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55333" w14:textId="77777777"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14:paraId="56055334"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6055335"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sidR="00076F24">
        <w:rPr>
          <w:rFonts w:ascii="GHEA Grapalat" w:hAnsi="GHEA Grapalat"/>
          <w:i w:val="0"/>
          <w:sz w:val="24"/>
          <w:szCs w:val="24"/>
        </w:rPr>
        <w:t>ЗАПРОСЕ КОТИРОВОК</w:t>
      </w:r>
      <w:r w:rsidR="00BA7128">
        <w:rPr>
          <w:rStyle w:val="FootnoteReference"/>
          <w:rFonts w:ascii="GHEA Grapalat" w:hAnsi="GHEA Grapalat"/>
          <w:i w:val="0"/>
          <w:sz w:val="24"/>
          <w:szCs w:val="24"/>
        </w:rPr>
        <w:footnoteReference w:customMarkFollows="1" w:id="1"/>
        <w:t>*</w:t>
      </w:r>
    </w:p>
    <w:p w14:paraId="5605533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56055337" w14:textId="33C72EE7"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C08E2">
        <w:rPr>
          <w:rFonts w:ascii="GHEA Grapalat" w:hAnsi="GHEA Grapalat"/>
          <w:i w:val="0"/>
          <w:sz w:val="24"/>
          <w:szCs w:val="24"/>
          <w:lang w:val="hy-AM"/>
        </w:rPr>
        <w:t>8</w:t>
      </w:r>
      <w:r w:rsidR="00076F24">
        <w:rPr>
          <w:rFonts w:ascii="GHEA Grapalat" w:hAnsi="GHEA Grapalat"/>
          <w:i w:val="0"/>
          <w:sz w:val="24"/>
          <w:szCs w:val="24"/>
        </w:rPr>
        <w:t xml:space="preserve"> </w:t>
      </w:r>
      <w:r w:rsidR="004C08E2">
        <w:rPr>
          <w:rFonts w:ascii="GHEA Grapalat" w:hAnsi="GHEA Grapalat"/>
          <w:i w:val="0"/>
          <w:sz w:val="24"/>
          <w:szCs w:val="24"/>
        </w:rPr>
        <w:t>января</w:t>
      </w:r>
      <w:r w:rsidR="00076F24">
        <w:rPr>
          <w:rFonts w:ascii="GHEA Grapalat" w:hAnsi="GHEA Grapalat"/>
          <w:i w:val="0"/>
          <w:sz w:val="24"/>
          <w:szCs w:val="24"/>
        </w:rPr>
        <w:t xml:space="preserve"> </w:t>
      </w:r>
      <w:r w:rsidR="004C08E2">
        <w:rPr>
          <w:rFonts w:ascii="GHEA Grapalat" w:hAnsi="GHEA Grapalat"/>
          <w:i w:val="0"/>
          <w:sz w:val="24"/>
          <w:szCs w:val="24"/>
        </w:rPr>
        <w:t>2020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076F24">
        <w:rPr>
          <w:rFonts w:ascii="GHEA Grapalat" w:hAnsi="GHEA Grapalat"/>
          <w:i w:val="0"/>
          <w:sz w:val="24"/>
          <w:szCs w:val="24"/>
        </w:rPr>
        <w:t>1</w:t>
      </w:r>
      <w:r w:rsidRPr="009044F1">
        <w:rPr>
          <w:rFonts w:ascii="GHEA Grapalat" w:hAnsi="GHEA Grapalat"/>
          <w:i w:val="0"/>
          <w:sz w:val="24"/>
          <w:szCs w:val="24"/>
        </w:rPr>
        <w:t xml:space="preserve"> </w:t>
      </w:r>
    </w:p>
    <w:p w14:paraId="56055338" w14:textId="5BA45437"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C08E2">
        <w:rPr>
          <w:rFonts w:ascii="GHEA Grapalat" w:hAnsi="GHEA Grapalat"/>
          <w:i w:val="0"/>
          <w:sz w:val="24"/>
          <w:szCs w:val="24"/>
        </w:rPr>
        <w:t>ԳՀ-ԱՊՁԲ-13ԵԴ-20/02</w:t>
      </w:r>
    </w:p>
    <w:p w14:paraId="56055339"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5605533A" w14:textId="2352EF2C" w:rsidR="00642EFE" w:rsidRPr="009044F1" w:rsidRDefault="00642EFE" w:rsidP="00076F24">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0153DD">
        <w:rPr>
          <w:rFonts w:ascii="GHEA Grapalat" w:hAnsi="GHEA Grapalat"/>
          <w:i w:val="0"/>
          <w:sz w:val="24"/>
          <w:szCs w:val="24"/>
        </w:rPr>
        <w:t>ГНКО “Ереванская Специальная Музыкальная Школа номер 13”</w:t>
      </w:r>
      <w:r w:rsidRPr="009044F1">
        <w:rPr>
          <w:rFonts w:ascii="GHEA Grapalat" w:hAnsi="GHEA Grapalat"/>
          <w:i w:val="0"/>
          <w:sz w:val="24"/>
          <w:szCs w:val="24"/>
        </w:rPr>
        <w:t>, находящийся по адресу</w:t>
      </w:r>
      <w:r w:rsidR="00076F24">
        <w:rPr>
          <w:rFonts w:ascii="GHEA Grapalat" w:hAnsi="GHEA Grapalat"/>
          <w:i w:val="0"/>
          <w:sz w:val="24"/>
          <w:szCs w:val="24"/>
        </w:rPr>
        <w:t xml:space="preserve"> </w:t>
      </w:r>
      <w:r w:rsidR="00076F24" w:rsidRPr="00076F24">
        <w:rPr>
          <w:rFonts w:ascii="GHEA Grapalat" w:hAnsi="GHEA Grapalat"/>
          <w:i w:val="0"/>
          <w:sz w:val="24"/>
          <w:szCs w:val="24"/>
        </w:rPr>
        <w:t xml:space="preserve">г. Ереван, </w:t>
      </w:r>
      <w:r w:rsidR="000153DD">
        <w:rPr>
          <w:rFonts w:ascii="GHEA Grapalat" w:hAnsi="GHEA Grapalat"/>
          <w:i w:val="0"/>
          <w:sz w:val="24"/>
          <w:szCs w:val="24"/>
        </w:rPr>
        <w:t>Пр. Исакова 13</w:t>
      </w:r>
      <w:r w:rsidR="00692B01">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076F2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5605533B"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5605533C" w14:textId="77777777" w:rsidR="00341A74" w:rsidRPr="003A1EBB" w:rsidRDefault="00076F24" w:rsidP="00B46D58">
      <w:pPr>
        <w:pStyle w:val="BodyTextIndent"/>
        <w:widowControl w:val="0"/>
        <w:spacing w:line="240" w:lineRule="auto"/>
        <w:ind w:firstLine="0"/>
        <w:rPr>
          <w:rFonts w:ascii="GHEA Grapalat" w:hAnsi="GHEA Grapalat"/>
          <w:i w:val="0"/>
          <w:sz w:val="24"/>
          <w:szCs w:val="24"/>
        </w:rPr>
      </w:pPr>
      <w:r w:rsidRPr="00076F24">
        <w:rPr>
          <w:rFonts w:ascii="GHEA Grapalat" w:hAnsi="GHEA Grapalat"/>
          <w:i w:val="0"/>
          <w:sz w:val="24"/>
          <w:szCs w:val="24"/>
        </w:rPr>
        <w:t>пищевых продуктов</w:t>
      </w:r>
      <w:r w:rsidR="00782D60">
        <w:rPr>
          <w:rFonts w:ascii="GHEA Grapalat" w:hAnsi="GHEA Grapalat"/>
          <w:i w:val="0"/>
          <w:sz w:val="24"/>
          <w:szCs w:val="24"/>
        </w:rPr>
        <w:t xml:space="preserve"> (далее — договор).</w:t>
      </w:r>
    </w:p>
    <w:p w14:paraId="5605533D"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605533E" w14:textId="77777777" w:rsidR="001E6506" w:rsidRPr="00076F24"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605533F"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6055340" w14:textId="79B89239"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153DD">
        <w:rPr>
          <w:rFonts w:ascii="GHEA Grapalat" w:hAnsi="GHEA Grapalat"/>
          <w:i w:val="0"/>
          <w:sz w:val="24"/>
          <w:szCs w:val="24"/>
          <w:lang w:val="hy-AM"/>
        </w:rPr>
        <w:t>10:00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2C40C8">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56055341"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6055342" w14:textId="77777777"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56055343" w14:textId="230E41C4" w:rsidR="003F6ED1" w:rsidRPr="000F11E5" w:rsidRDefault="003F6ED1" w:rsidP="00076F2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076F2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00076F24">
        <w:rPr>
          <w:rFonts w:ascii="GHEA Grapalat" w:hAnsi="GHEA Grapalat"/>
          <w:i w:val="0"/>
          <w:sz w:val="24"/>
          <w:szCs w:val="24"/>
        </w:rPr>
        <w:t xml:space="preserve"> </w:t>
      </w:r>
      <w:r w:rsidR="00076F24" w:rsidRPr="00076F24">
        <w:rPr>
          <w:rFonts w:ascii="GHEA Grapalat" w:hAnsi="GHEA Grapalat"/>
          <w:i w:val="0"/>
          <w:sz w:val="24"/>
          <w:szCs w:val="24"/>
        </w:rPr>
        <w:t xml:space="preserve">г. Ереван, </w:t>
      </w:r>
      <w:r w:rsidR="000153DD">
        <w:rPr>
          <w:rFonts w:ascii="GHEA Grapalat" w:hAnsi="GHEA Grapalat"/>
          <w:i w:val="0"/>
          <w:sz w:val="24"/>
          <w:szCs w:val="24"/>
        </w:rPr>
        <w:t>Пр. Исакова 13</w:t>
      </w:r>
      <w:r w:rsidR="00076F24">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0153DD">
        <w:rPr>
          <w:rFonts w:ascii="GHEA Grapalat" w:hAnsi="GHEA Grapalat"/>
          <w:i w:val="0"/>
          <w:sz w:val="24"/>
          <w:szCs w:val="24"/>
        </w:rPr>
        <w:t>10:00</w:t>
      </w:r>
      <w:r w:rsidR="00076F24">
        <w:rPr>
          <w:rFonts w:ascii="GHEA Grapalat" w:hAnsi="GHEA Grapalat"/>
          <w:i w:val="0"/>
          <w:sz w:val="24"/>
          <w:szCs w:val="24"/>
        </w:rPr>
        <w:t xml:space="preserve"> </w:t>
      </w:r>
      <w:r w:rsidRPr="000F0CA8">
        <w:rPr>
          <w:rFonts w:ascii="GHEA Grapalat" w:hAnsi="GHEA Grapalat"/>
          <w:i w:val="0"/>
          <w:sz w:val="24"/>
          <w:szCs w:val="24"/>
        </w:rPr>
        <w:t xml:space="preserve">часов </w:t>
      </w:r>
      <w:r w:rsidR="00076F24">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w:t>
      </w:r>
      <w:r w:rsidRPr="000F0CA8">
        <w:rPr>
          <w:rFonts w:ascii="GHEA Grapalat" w:hAnsi="GHEA Grapalat"/>
          <w:i w:val="0"/>
          <w:sz w:val="24"/>
          <w:szCs w:val="24"/>
        </w:rPr>
        <w:lastRenderedPageBreak/>
        <w:t>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56055344" w14:textId="0718670C"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076F24" w:rsidRPr="00076F24">
        <w:rPr>
          <w:rFonts w:ascii="GHEA Grapalat" w:hAnsi="GHEA Grapalat"/>
          <w:i w:val="0"/>
          <w:sz w:val="24"/>
          <w:szCs w:val="24"/>
        </w:rPr>
        <w:t xml:space="preserve">г. Ереван, </w:t>
      </w:r>
      <w:r w:rsidR="000153DD">
        <w:rPr>
          <w:rFonts w:ascii="GHEA Grapalat" w:hAnsi="GHEA Grapalat"/>
          <w:i w:val="0"/>
          <w:sz w:val="24"/>
          <w:szCs w:val="24"/>
        </w:rPr>
        <w:t>Пр. Исакова 13</w:t>
      </w:r>
      <w:r w:rsidRPr="000F0CA8">
        <w:rPr>
          <w:rFonts w:ascii="GHEA Grapalat" w:hAnsi="GHEA Grapalat"/>
          <w:i w:val="0"/>
          <w:sz w:val="24"/>
          <w:szCs w:val="24"/>
        </w:rPr>
        <w:t xml:space="preserve">, в </w:t>
      </w:r>
      <w:r w:rsidR="000153DD">
        <w:rPr>
          <w:rFonts w:ascii="GHEA Grapalat" w:hAnsi="GHEA Grapalat"/>
          <w:i w:val="0"/>
          <w:sz w:val="24"/>
          <w:szCs w:val="24"/>
        </w:rPr>
        <w:t>10:00</w:t>
      </w:r>
      <w:r>
        <w:rPr>
          <w:rFonts w:ascii="GHEA Grapalat" w:hAnsi="GHEA Grapalat"/>
          <w:i w:val="0"/>
          <w:sz w:val="24"/>
          <w:szCs w:val="24"/>
        </w:rPr>
        <w:t xml:space="preserve"> часов </w:t>
      </w:r>
      <w:r w:rsidR="000153DD" w:rsidRPr="000153DD">
        <w:rPr>
          <w:rFonts w:ascii="GHEA Grapalat" w:hAnsi="GHEA Grapalat"/>
          <w:i w:val="0"/>
          <w:sz w:val="24"/>
          <w:szCs w:val="24"/>
        </w:rPr>
        <w:t>1</w:t>
      </w:r>
      <w:r w:rsidR="004C08E2">
        <w:rPr>
          <w:rFonts w:ascii="GHEA Grapalat" w:hAnsi="GHEA Grapalat"/>
          <w:i w:val="0"/>
          <w:sz w:val="24"/>
          <w:szCs w:val="24"/>
        </w:rPr>
        <w:t>5</w:t>
      </w:r>
      <w:r w:rsidR="00076F24" w:rsidRPr="00076F24">
        <w:rPr>
          <w:rFonts w:ascii="GHEA Grapalat" w:hAnsi="GHEA Grapalat"/>
          <w:i w:val="0"/>
          <w:sz w:val="24"/>
          <w:szCs w:val="24"/>
        </w:rPr>
        <w:t xml:space="preserve"> </w:t>
      </w:r>
      <w:r w:rsidR="004C08E2">
        <w:rPr>
          <w:rFonts w:ascii="GHEA Grapalat" w:hAnsi="GHEA Grapalat"/>
          <w:i w:val="0"/>
          <w:sz w:val="24"/>
          <w:szCs w:val="24"/>
        </w:rPr>
        <w:t>янва</w:t>
      </w:r>
      <w:r w:rsidR="00076F24" w:rsidRPr="00076F24">
        <w:rPr>
          <w:rFonts w:ascii="GHEA Grapalat" w:hAnsi="GHEA Grapalat"/>
          <w:i w:val="0"/>
          <w:sz w:val="24"/>
          <w:szCs w:val="24"/>
        </w:rPr>
        <w:t xml:space="preserve">ря </w:t>
      </w:r>
      <w:r w:rsidR="004C08E2">
        <w:rPr>
          <w:rFonts w:ascii="GHEA Grapalat" w:hAnsi="GHEA Grapalat"/>
          <w:i w:val="0"/>
          <w:sz w:val="24"/>
          <w:szCs w:val="24"/>
        </w:rPr>
        <w:t>2020</w:t>
      </w:r>
      <w:r w:rsidR="00076F24" w:rsidRPr="00076F24">
        <w:rPr>
          <w:rFonts w:ascii="GHEA Grapalat" w:hAnsi="GHEA Grapalat"/>
          <w:i w:val="0"/>
          <w:sz w:val="24"/>
          <w:szCs w:val="24"/>
        </w:rPr>
        <w:t>г</w:t>
      </w:r>
      <w:r>
        <w:rPr>
          <w:rFonts w:ascii="GHEA Grapalat" w:hAnsi="GHEA Grapalat"/>
          <w:i w:val="0"/>
          <w:sz w:val="24"/>
          <w:szCs w:val="24"/>
        </w:rPr>
        <w:t>.</w:t>
      </w:r>
    </w:p>
    <w:p w14:paraId="56055345" w14:textId="77777777"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14:paraId="56055346" w14:textId="77777777" w:rsidR="009F18D0" w:rsidRPr="003A1EBB" w:rsidRDefault="00754697" w:rsidP="00076F24">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076F24">
        <w:rPr>
          <w:rFonts w:ascii="GHEA Grapalat" w:hAnsi="GHEA Grapalat"/>
          <w:i w:val="0"/>
          <w:sz w:val="24"/>
          <w:szCs w:val="24"/>
        </w:rPr>
        <w:t xml:space="preserve"> </w:t>
      </w:r>
      <w:r w:rsidR="00076F24" w:rsidRPr="00076F24">
        <w:rPr>
          <w:rFonts w:ascii="GHEA Grapalat" w:hAnsi="GHEA Grapalat"/>
          <w:i w:val="0"/>
          <w:sz w:val="24"/>
          <w:szCs w:val="24"/>
        </w:rPr>
        <w:t>Цолак</w:t>
      </w:r>
      <w:r w:rsidR="00076F24">
        <w:rPr>
          <w:rFonts w:ascii="GHEA Grapalat" w:hAnsi="GHEA Grapalat"/>
          <w:i w:val="0"/>
          <w:sz w:val="24"/>
          <w:szCs w:val="24"/>
        </w:rPr>
        <w:t>у</w:t>
      </w:r>
      <w:r w:rsidR="00076F24" w:rsidRPr="00076F24">
        <w:rPr>
          <w:rFonts w:ascii="GHEA Grapalat" w:hAnsi="GHEA Grapalat"/>
          <w:i w:val="0"/>
          <w:sz w:val="24"/>
          <w:szCs w:val="24"/>
        </w:rPr>
        <w:t xml:space="preserve"> Акопян</w:t>
      </w:r>
      <w:r w:rsidR="00076F24">
        <w:rPr>
          <w:rFonts w:ascii="GHEA Grapalat" w:hAnsi="GHEA Grapalat"/>
          <w:i w:val="0"/>
          <w:sz w:val="24"/>
          <w:szCs w:val="24"/>
        </w:rPr>
        <w:t>у</w:t>
      </w:r>
    </w:p>
    <w:p w14:paraId="56055347" w14:textId="77777777"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076F24">
        <w:rPr>
          <w:rFonts w:ascii="GHEA Grapalat" w:hAnsi="GHEA Grapalat"/>
          <w:i w:val="0"/>
          <w:sz w:val="24"/>
          <w:szCs w:val="24"/>
        </w:rPr>
        <w:t>093</w:t>
      </w:r>
      <w:r w:rsidR="00076F24">
        <w:rPr>
          <w:rFonts w:ascii="Calibri" w:hAnsi="Calibri" w:cs="Calibri"/>
          <w:i w:val="0"/>
          <w:sz w:val="24"/>
          <w:szCs w:val="24"/>
        </w:rPr>
        <w:t> </w:t>
      </w:r>
      <w:r w:rsidR="00076F24">
        <w:rPr>
          <w:rFonts w:ascii="GHEA Grapalat" w:hAnsi="GHEA Grapalat"/>
          <w:i w:val="0"/>
          <w:sz w:val="24"/>
          <w:szCs w:val="24"/>
        </w:rPr>
        <w:t>360 630</w:t>
      </w:r>
    </w:p>
    <w:p w14:paraId="56055348" w14:textId="4D5418AA"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0153DD">
        <w:rPr>
          <w:rFonts w:ascii="GHEA Grapalat" w:hAnsi="GHEA Grapalat"/>
          <w:i w:val="0"/>
          <w:sz w:val="24"/>
          <w:szCs w:val="24"/>
        </w:rPr>
        <w:t>tsolak.hakobyan@yahoo.com</w:t>
      </w:r>
    </w:p>
    <w:p w14:paraId="56055349" w14:textId="0A984455" w:rsidR="00754697" w:rsidRDefault="00754697" w:rsidP="00B46D58">
      <w:pPr>
        <w:pStyle w:val="BodyTextIndent"/>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000153DD">
        <w:rPr>
          <w:rFonts w:ascii="GHEA Grapalat" w:hAnsi="GHEA Grapalat"/>
          <w:i w:val="0"/>
          <w:sz w:val="24"/>
          <w:szCs w:val="24"/>
        </w:rPr>
        <w:t>ГНКО “Ереванская Специальная Музыкальная Школа номер 13”</w:t>
      </w:r>
    </w:p>
    <w:p w14:paraId="5605534A" w14:textId="77777777" w:rsidR="002C40C8" w:rsidRDefault="002C40C8" w:rsidP="00B46D58">
      <w:pPr>
        <w:pStyle w:val="BodyTextIndent"/>
        <w:widowControl w:val="0"/>
        <w:spacing w:line="240" w:lineRule="auto"/>
        <w:ind w:left="1701" w:firstLine="0"/>
        <w:jc w:val="left"/>
        <w:rPr>
          <w:rFonts w:ascii="GHEA Grapalat" w:hAnsi="GHEA Grapalat"/>
          <w:i w:val="0"/>
          <w:sz w:val="24"/>
          <w:szCs w:val="24"/>
        </w:rPr>
      </w:pPr>
    </w:p>
    <w:p w14:paraId="5605534B" w14:textId="77777777" w:rsidR="002C40C8" w:rsidRPr="009044F1" w:rsidRDefault="002C40C8" w:rsidP="00B46D58">
      <w:pPr>
        <w:pStyle w:val="BodyTextIndent"/>
        <w:widowControl w:val="0"/>
        <w:spacing w:line="240" w:lineRule="auto"/>
        <w:ind w:left="1701" w:firstLine="0"/>
        <w:jc w:val="left"/>
        <w:rPr>
          <w:rFonts w:ascii="GHEA Grapalat" w:hAnsi="GHEA Grapalat"/>
          <w:i w:val="0"/>
          <w:sz w:val="24"/>
          <w:szCs w:val="24"/>
          <w:u w:val="single"/>
        </w:rPr>
      </w:pPr>
    </w:p>
    <w:p w14:paraId="5605534C" w14:textId="77777777" w:rsidR="002C40C8" w:rsidRDefault="002C40C8">
      <w:pPr>
        <w:rPr>
          <w:rFonts w:ascii="GHEA Grapalat" w:hAnsi="GHEA Grapalat"/>
          <w:i/>
        </w:rPr>
      </w:pPr>
      <w:r>
        <w:rPr>
          <w:rFonts w:ascii="GHEA Grapalat" w:hAnsi="GHEA Grapalat"/>
          <w:i/>
        </w:rPr>
        <w:br w:type="page"/>
      </w:r>
    </w:p>
    <w:p w14:paraId="5605534D"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5605534E" w14:textId="6EAA9F05"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076F24" w:rsidRPr="00076F24">
        <w:rPr>
          <w:rFonts w:ascii="GHEA Grapalat" w:hAnsi="GHEA Grapalat"/>
        </w:rPr>
        <w:t>запрос</w:t>
      </w:r>
      <w:r w:rsidR="00076F24">
        <w:rPr>
          <w:rFonts w:ascii="GHEA Grapalat" w:hAnsi="GHEA Grapalat"/>
        </w:rPr>
        <w:t>а</w:t>
      </w:r>
      <w:r w:rsidR="00076F24" w:rsidRPr="00076F24">
        <w:rPr>
          <w:rFonts w:ascii="GHEA Grapalat" w:hAnsi="GHEA Grapalat"/>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4C08E2">
        <w:rPr>
          <w:rFonts w:ascii="GHEA Grapalat" w:hAnsi="GHEA Grapalat"/>
          <w:i/>
        </w:rPr>
        <w:t>ԳՀ-ԱՊՁԲ-13ԵԴ-20/02</w:t>
      </w:r>
      <w:r w:rsidR="001B32D9" w:rsidRPr="001B32D9">
        <w:rPr>
          <w:rFonts w:ascii="GHEA Grapalat" w:hAnsi="GHEA Grapalat" w:cs="Times Armenian"/>
          <w:i/>
        </w:rPr>
        <w:br/>
      </w:r>
      <w:r w:rsidR="00A46F92">
        <w:rPr>
          <w:rFonts w:ascii="GHEA Grapalat" w:hAnsi="GHEA Grapalat"/>
          <w:i/>
        </w:rPr>
        <w:t xml:space="preserve">№ </w:t>
      </w:r>
      <w:r w:rsidR="00076F24">
        <w:rPr>
          <w:rFonts w:ascii="GHEA Grapalat" w:hAnsi="GHEA Grapalat"/>
          <w:i/>
        </w:rPr>
        <w:t xml:space="preserve">1 от </w:t>
      </w:r>
      <w:r w:rsidR="004915F8">
        <w:rPr>
          <w:rFonts w:ascii="GHEA Grapalat" w:hAnsi="GHEA Grapalat"/>
          <w:i/>
        </w:rPr>
        <w:t>8</w:t>
      </w:r>
      <w:r w:rsidR="00076F24" w:rsidRPr="00076F24">
        <w:rPr>
          <w:rFonts w:ascii="GHEA Grapalat" w:hAnsi="GHEA Grapalat"/>
          <w:i/>
        </w:rPr>
        <w:t xml:space="preserve"> </w:t>
      </w:r>
      <w:r w:rsidR="004915F8">
        <w:rPr>
          <w:rFonts w:ascii="GHEA Grapalat" w:hAnsi="GHEA Grapalat"/>
          <w:i/>
        </w:rPr>
        <w:t>января</w:t>
      </w:r>
      <w:r w:rsidR="00076F24" w:rsidRPr="00076F24">
        <w:rPr>
          <w:rFonts w:ascii="GHEA Grapalat" w:hAnsi="GHEA Grapalat"/>
          <w:i/>
        </w:rPr>
        <w:t xml:space="preserve"> </w:t>
      </w:r>
      <w:r w:rsidR="004C08E2">
        <w:rPr>
          <w:rFonts w:ascii="GHEA Grapalat" w:hAnsi="GHEA Grapalat"/>
          <w:i/>
        </w:rPr>
        <w:t>2020</w:t>
      </w:r>
      <w:r w:rsidR="00096865" w:rsidRPr="009044F1">
        <w:rPr>
          <w:rFonts w:ascii="GHEA Grapalat" w:hAnsi="GHEA Grapalat"/>
          <w:i/>
        </w:rPr>
        <w:t>г.</w:t>
      </w:r>
    </w:p>
    <w:p w14:paraId="5605534F" w14:textId="77777777" w:rsidR="00096865" w:rsidRPr="009044F1" w:rsidRDefault="00096865" w:rsidP="00B46D58">
      <w:pPr>
        <w:pStyle w:val="BodyText"/>
        <w:widowControl w:val="0"/>
        <w:spacing w:after="160"/>
        <w:ind w:right="-7" w:firstLine="567"/>
        <w:jc w:val="center"/>
        <w:rPr>
          <w:rFonts w:ascii="GHEA Grapalat" w:hAnsi="GHEA Grapalat"/>
        </w:rPr>
      </w:pPr>
    </w:p>
    <w:p w14:paraId="56055350" w14:textId="77777777" w:rsidR="00096865" w:rsidRPr="003A1EBB" w:rsidRDefault="00096865" w:rsidP="00B46D58">
      <w:pPr>
        <w:pStyle w:val="BodyText"/>
        <w:widowControl w:val="0"/>
        <w:spacing w:after="160"/>
        <w:ind w:right="-7" w:firstLine="567"/>
        <w:jc w:val="center"/>
        <w:rPr>
          <w:rFonts w:ascii="GHEA Grapalat" w:hAnsi="GHEA Grapalat"/>
        </w:rPr>
      </w:pPr>
    </w:p>
    <w:p w14:paraId="56055351" w14:textId="77777777" w:rsidR="000763E5" w:rsidRPr="003A1EBB" w:rsidRDefault="000763E5" w:rsidP="00B46D58">
      <w:pPr>
        <w:pStyle w:val="BodyText"/>
        <w:widowControl w:val="0"/>
        <w:spacing w:after="160"/>
        <w:ind w:right="-7" w:firstLine="567"/>
        <w:jc w:val="center"/>
        <w:rPr>
          <w:rFonts w:ascii="GHEA Grapalat" w:hAnsi="GHEA Grapalat"/>
        </w:rPr>
      </w:pPr>
    </w:p>
    <w:p w14:paraId="56055352" w14:textId="2F7202FC" w:rsidR="00096865" w:rsidRPr="009044F1" w:rsidRDefault="000153DD" w:rsidP="00B46D58">
      <w:pPr>
        <w:pStyle w:val="BodyText"/>
        <w:widowControl w:val="0"/>
        <w:spacing w:after="160"/>
        <w:ind w:right="-7" w:firstLine="567"/>
        <w:jc w:val="center"/>
        <w:rPr>
          <w:rFonts w:ascii="GHEA Grapalat" w:hAnsi="GHEA Grapalat"/>
        </w:rPr>
      </w:pPr>
      <w:r>
        <w:rPr>
          <w:rFonts w:ascii="GHEA Grapalat" w:hAnsi="GHEA Grapalat"/>
          <w:i/>
        </w:rPr>
        <w:t>ГНКО “Ереванская Специальная Музыкальная Школа номер 13”</w:t>
      </w:r>
    </w:p>
    <w:p w14:paraId="56055353" w14:textId="77777777" w:rsidR="00096865" w:rsidRPr="003A1EBB" w:rsidRDefault="00096865" w:rsidP="00B46D58">
      <w:pPr>
        <w:pStyle w:val="BodyText"/>
        <w:widowControl w:val="0"/>
        <w:spacing w:after="160"/>
        <w:ind w:right="-7" w:firstLine="567"/>
        <w:jc w:val="center"/>
        <w:rPr>
          <w:rFonts w:ascii="GHEA Grapalat" w:hAnsi="GHEA Grapalat"/>
        </w:rPr>
      </w:pPr>
    </w:p>
    <w:p w14:paraId="56055354" w14:textId="77777777" w:rsidR="000763E5" w:rsidRPr="003A1EBB" w:rsidRDefault="000763E5" w:rsidP="00B46D58">
      <w:pPr>
        <w:pStyle w:val="BodyText"/>
        <w:widowControl w:val="0"/>
        <w:spacing w:after="160"/>
        <w:ind w:right="-7" w:firstLine="567"/>
        <w:jc w:val="center"/>
        <w:rPr>
          <w:rFonts w:ascii="GHEA Grapalat" w:hAnsi="GHEA Grapalat"/>
        </w:rPr>
      </w:pPr>
    </w:p>
    <w:p w14:paraId="56055355" w14:textId="77777777" w:rsidR="000763E5" w:rsidRPr="003A1EBB" w:rsidRDefault="000763E5" w:rsidP="00B46D58">
      <w:pPr>
        <w:pStyle w:val="BodyText"/>
        <w:widowControl w:val="0"/>
        <w:spacing w:after="160"/>
        <w:ind w:right="-7" w:firstLine="567"/>
        <w:jc w:val="center"/>
        <w:rPr>
          <w:rFonts w:ascii="GHEA Grapalat" w:hAnsi="GHEA Grapalat"/>
        </w:rPr>
      </w:pPr>
    </w:p>
    <w:p w14:paraId="56055356"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605535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05535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055359" w14:textId="689C7037"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076F24">
        <w:rPr>
          <w:rFonts w:ascii="GHEA Grapalat" w:hAnsi="GHEA Grapalat"/>
        </w:rPr>
        <w:t>ЗАПРОС КОТИРОВОК</w:t>
      </w:r>
      <w:r w:rsidR="00076F24" w:rsidRPr="009044F1">
        <w:rPr>
          <w:rFonts w:ascii="GHEA Grapalat" w:hAnsi="GHEA Grapalat"/>
        </w:rPr>
        <w:t xml:space="preserve">, ОБЪЯВЛЕННЫЙ С ЦЕЛЬЮ ПРИОБРЕТЕНИЯ </w:t>
      </w:r>
      <w:r w:rsidR="00076F24" w:rsidRPr="00076F24">
        <w:rPr>
          <w:rFonts w:ascii="GHEA Grapalat" w:hAnsi="GHEA Grapalat"/>
        </w:rPr>
        <w:t>ПИЩЕВЫХ ПРОДУКТОВ</w:t>
      </w:r>
      <w:r w:rsidR="00076F24" w:rsidRPr="009044F1">
        <w:rPr>
          <w:rFonts w:ascii="GHEA Grapalat" w:hAnsi="GHEA Grapalat"/>
        </w:rPr>
        <w:t xml:space="preserve"> ДЛЯ НУЖД </w:t>
      </w:r>
      <w:r w:rsidR="000153DD">
        <w:rPr>
          <w:rFonts w:ascii="GHEA Grapalat" w:hAnsi="GHEA Grapalat"/>
        </w:rPr>
        <w:t>ГНКО “Ереванская Специальная Музыкальная Школа номер 13”</w:t>
      </w:r>
    </w:p>
    <w:p w14:paraId="5605535A" w14:textId="77777777" w:rsidR="00CE0D95" w:rsidRDefault="00CE0D95" w:rsidP="00B46D58">
      <w:pPr>
        <w:pStyle w:val="BodyText"/>
        <w:widowControl w:val="0"/>
        <w:spacing w:after="160"/>
        <w:ind w:right="-7" w:firstLine="567"/>
        <w:jc w:val="center"/>
        <w:rPr>
          <w:rFonts w:ascii="GHEA Grapalat" w:hAnsi="GHEA Grapalat"/>
        </w:rPr>
      </w:pPr>
    </w:p>
    <w:p w14:paraId="5605535B" w14:textId="77777777" w:rsidR="00391783" w:rsidRPr="009044F1" w:rsidRDefault="00391783" w:rsidP="00B46D58">
      <w:pPr>
        <w:pStyle w:val="BodyText"/>
        <w:widowControl w:val="0"/>
        <w:spacing w:after="160"/>
        <w:ind w:right="-7" w:firstLine="567"/>
        <w:jc w:val="center"/>
        <w:rPr>
          <w:rFonts w:ascii="GHEA Grapalat" w:hAnsi="GHEA Grapalat"/>
        </w:rPr>
      </w:pPr>
    </w:p>
    <w:p w14:paraId="5605535C" w14:textId="77777777" w:rsidR="00CE0D95" w:rsidRPr="009044F1" w:rsidRDefault="00CE0D95" w:rsidP="00B46D58">
      <w:pPr>
        <w:pStyle w:val="BodyText"/>
        <w:widowControl w:val="0"/>
        <w:spacing w:after="160"/>
        <w:ind w:right="-7" w:firstLine="567"/>
        <w:jc w:val="center"/>
        <w:rPr>
          <w:rFonts w:ascii="GHEA Grapalat" w:hAnsi="GHEA Grapalat"/>
        </w:rPr>
      </w:pPr>
    </w:p>
    <w:p w14:paraId="5605535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605535E" w14:textId="77777777" w:rsidR="00984BDB" w:rsidRPr="009044F1" w:rsidRDefault="00984BDB" w:rsidP="00B46D58">
      <w:pPr>
        <w:widowControl w:val="0"/>
        <w:spacing w:after="160"/>
        <w:ind w:firstLine="567"/>
        <w:jc w:val="both"/>
        <w:rPr>
          <w:rFonts w:ascii="GHEA Grapalat" w:hAnsi="GHEA Grapalat"/>
          <w:i/>
        </w:rPr>
      </w:pPr>
    </w:p>
    <w:p w14:paraId="5605535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605536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6055361" w14:textId="77777777" w:rsidR="00160AE4" w:rsidRPr="009044F1" w:rsidRDefault="00160AE4" w:rsidP="00B46D58">
      <w:pPr>
        <w:widowControl w:val="0"/>
        <w:spacing w:after="160"/>
        <w:ind w:firstLine="567"/>
        <w:jc w:val="center"/>
        <w:rPr>
          <w:rFonts w:ascii="GHEA Grapalat" w:hAnsi="GHEA Grapalat"/>
          <w:i/>
        </w:rPr>
      </w:pPr>
    </w:p>
    <w:p w14:paraId="56055362" w14:textId="464D633E" w:rsidR="00615B35" w:rsidRPr="00076F24" w:rsidRDefault="00076F24" w:rsidP="00076F24">
      <w:pPr>
        <w:widowControl w:val="0"/>
        <w:tabs>
          <w:tab w:val="left" w:pos="5954"/>
        </w:tabs>
        <w:spacing w:after="160"/>
        <w:ind w:firstLine="567"/>
        <w:jc w:val="center"/>
        <w:rPr>
          <w:rFonts w:ascii="GHEA Grapalat" w:hAnsi="GHEA Grapalat"/>
          <w:b/>
        </w:rPr>
      </w:pPr>
      <w:r w:rsidRPr="00076F24">
        <w:rPr>
          <w:rFonts w:ascii="GHEA Grapalat" w:hAnsi="GHEA Grapalat"/>
          <w:b/>
        </w:rPr>
        <w:t xml:space="preserve">ПИЩЕВЫХ ПРОДУКТОВ ДЛЯ НУЖД </w:t>
      </w:r>
      <w:r w:rsidR="000153DD">
        <w:rPr>
          <w:rFonts w:ascii="GHEA Grapalat" w:hAnsi="GHEA Grapalat"/>
          <w:b/>
        </w:rPr>
        <w:t>ГНКО “Ереванская Специальная Музыкальная Школа номер 13”</w:t>
      </w:r>
    </w:p>
    <w:p w14:paraId="56055363" w14:textId="77777777" w:rsidR="00160AE4" w:rsidRPr="003A1EBB" w:rsidRDefault="00160AE4" w:rsidP="00B46D58">
      <w:pPr>
        <w:widowControl w:val="0"/>
        <w:spacing w:after="160"/>
        <w:ind w:firstLine="567"/>
        <w:jc w:val="center"/>
        <w:rPr>
          <w:rFonts w:ascii="GHEA Grapalat" w:hAnsi="GHEA Grapalat"/>
        </w:rPr>
      </w:pPr>
    </w:p>
    <w:p w14:paraId="56055364"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76F2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6055365" w14:textId="77777777" w:rsidR="00C67E80" w:rsidRPr="009044F1" w:rsidRDefault="00C67E80" w:rsidP="00B46D58">
      <w:pPr>
        <w:widowControl w:val="0"/>
        <w:spacing w:after="160"/>
        <w:jc w:val="center"/>
        <w:rPr>
          <w:rFonts w:ascii="GHEA Grapalat" w:hAnsi="GHEA Grapalat" w:cs="Sylfaen"/>
          <w:b/>
        </w:rPr>
      </w:pPr>
    </w:p>
    <w:p w14:paraId="5605536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6055367" w14:textId="77777777" w:rsidR="002E069D" w:rsidRPr="008842CE" w:rsidRDefault="002E069D" w:rsidP="00B46D58">
      <w:pPr>
        <w:widowControl w:val="0"/>
        <w:spacing w:after="160"/>
        <w:jc w:val="center"/>
        <w:rPr>
          <w:rFonts w:ascii="GHEA Grapalat" w:hAnsi="GHEA Grapalat"/>
        </w:rPr>
      </w:pPr>
    </w:p>
    <w:p w14:paraId="5605536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605536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605536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605536B"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605536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605536D"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605536E"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605536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605537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605537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605537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6055373" w14:textId="77777777" w:rsidR="00520F57" w:rsidRDefault="00520F57" w:rsidP="00B46D58">
      <w:pPr>
        <w:widowControl w:val="0"/>
        <w:spacing w:after="160"/>
        <w:jc w:val="center"/>
        <w:rPr>
          <w:rFonts w:ascii="GHEA Grapalat" w:hAnsi="GHEA Grapalat"/>
          <w:b/>
        </w:rPr>
      </w:pPr>
    </w:p>
    <w:p w14:paraId="56055374" w14:textId="77777777" w:rsidR="00520F57" w:rsidRDefault="00520F57" w:rsidP="00B46D58">
      <w:pPr>
        <w:widowControl w:val="0"/>
        <w:spacing w:after="160"/>
        <w:jc w:val="center"/>
        <w:rPr>
          <w:rFonts w:ascii="GHEA Grapalat" w:hAnsi="GHEA Grapalat"/>
          <w:b/>
        </w:rPr>
      </w:pPr>
    </w:p>
    <w:p w14:paraId="56055375"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6055376" w14:textId="77777777" w:rsidR="008842CE" w:rsidRPr="00374F4A" w:rsidRDefault="008842CE" w:rsidP="00B46D58">
      <w:pPr>
        <w:widowControl w:val="0"/>
        <w:spacing w:after="160"/>
        <w:jc w:val="center"/>
        <w:rPr>
          <w:rFonts w:ascii="GHEA Grapalat" w:hAnsi="GHEA Grapalat"/>
          <w:b/>
        </w:rPr>
      </w:pPr>
    </w:p>
    <w:p w14:paraId="56055377"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76F24">
        <w:rPr>
          <w:rFonts w:ascii="GHEA Grapalat" w:hAnsi="GHEA Grapalat"/>
          <w:b/>
        </w:rPr>
        <w:t>ЗАПРОС КОТИРОВОК</w:t>
      </w:r>
    </w:p>
    <w:p w14:paraId="56055378" w14:textId="77777777" w:rsidR="00520F57" w:rsidRPr="008842CE" w:rsidRDefault="00520F57" w:rsidP="00B46D58">
      <w:pPr>
        <w:widowControl w:val="0"/>
        <w:spacing w:after="160"/>
        <w:jc w:val="center"/>
        <w:rPr>
          <w:rFonts w:ascii="GHEA Grapalat" w:hAnsi="GHEA Grapalat"/>
          <w:b/>
        </w:rPr>
      </w:pPr>
    </w:p>
    <w:p w14:paraId="5605537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605537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5605537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605537C" w14:textId="77777777" w:rsidR="00E17B7F" w:rsidRDefault="00E17B7F">
      <w:pPr>
        <w:rPr>
          <w:rFonts w:ascii="GHEA Grapalat" w:hAnsi="GHEA Grapalat"/>
          <w:spacing w:val="-6"/>
        </w:rPr>
      </w:pPr>
      <w:r>
        <w:rPr>
          <w:rFonts w:ascii="GHEA Grapalat" w:hAnsi="GHEA Grapalat"/>
          <w:spacing w:val="-6"/>
        </w:rPr>
        <w:br w:type="page"/>
      </w:r>
    </w:p>
    <w:p w14:paraId="5605537D" w14:textId="54DBFF41"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76F24">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4C08E2">
        <w:rPr>
          <w:rFonts w:ascii="GHEA Grapalat" w:hAnsi="GHEA Grapalat"/>
          <w:spacing w:val="-6"/>
        </w:rPr>
        <w:t>ԳՀ-ԱՊՁԲ-13ԵԴ-20/02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5605537E"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605537F"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6055380"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6055381" w14:textId="5DBED724"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0153DD">
        <w:rPr>
          <w:rFonts w:ascii="GHEA Grapalat" w:hAnsi="GHEA Grapalat"/>
          <w:sz w:val="24"/>
          <w:szCs w:val="24"/>
        </w:rPr>
        <w:t>tsolak.hakobyan@yahoo.com</w:t>
      </w:r>
      <w:r w:rsidRPr="009044F1">
        <w:rPr>
          <w:rFonts w:ascii="GHEA Grapalat" w:hAnsi="GHEA Grapalat"/>
          <w:sz w:val="24"/>
          <w:szCs w:val="24"/>
        </w:rPr>
        <w:t>.</w:t>
      </w:r>
    </w:p>
    <w:p w14:paraId="5605538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6055383"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6055384"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6055385" w14:textId="088CA451"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B668B" w:rsidRPr="00AB668B">
        <w:rPr>
          <w:rFonts w:ascii="GHEA Grapalat" w:hAnsi="GHEA Grapalat"/>
          <w:i w:val="0"/>
          <w:sz w:val="24"/>
          <w:szCs w:val="24"/>
        </w:rPr>
        <w:t>пищевых продуктов</w:t>
      </w:r>
      <w:r w:rsidRPr="009044F1">
        <w:rPr>
          <w:rFonts w:ascii="GHEA Grapalat" w:hAnsi="GHEA Grapalat"/>
          <w:i w:val="0"/>
          <w:sz w:val="24"/>
          <w:szCs w:val="24"/>
        </w:rPr>
        <w:t xml:space="preserve"> (далее — также товар) для нужд </w:t>
      </w:r>
      <w:r w:rsidR="000153DD">
        <w:rPr>
          <w:rFonts w:ascii="GHEA Grapalat" w:hAnsi="GHEA Grapalat"/>
          <w:i w:val="0"/>
          <w:sz w:val="24"/>
          <w:szCs w:val="24"/>
        </w:rPr>
        <w:t>ГНКО “Ереванская Специальная Музыкальная Школа номер 13”</w:t>
      </w:r>
      <w:r w:rsidRPr="009044F1">
        <w:rPr>
          <w:rFonts w:ascii="GHEA Grapalat" w:hAnsi="GHEA Grapalat"/>
          <w:i w:val="0"/>
          <w:sz w:val="24"/>
          <w:szCs w:val="24"/>
        </w:rPr>
        <w:t xml:space="preserve">, которые сгруппированы в лоты </w:t>
      </w:r>
      <w:r w:rsidR="000153DD" w:rsidRPr="000153DD">
        <w:rPr>
          <w:rFonts w:ascii="GHEA Grapalat" w:hAnsi="GHEA Grapalat"/>
          <w:i w:val="0"/>
          <w:sz w:val="24"/>
          <w:szCs w:val="24"/>
        </w:rPr>
        <w:t>48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14:paraId="56055388" w14:textId="77777777" w:rsidTr="004E0B7B">
        <w:trPr>
          <w:jc w:val="center"/>
        </w:trPr>
        <w:tc>
          <w:tcPr>
            <w:tcW w:w="1530" w:type="dxa"/>
            <w:vAlign w:val="center"/>
          </w:tcPr>
          <w:p w14:paraId="56055386" w14:textId="77777777"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56055387" w14:textId="77777777"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915F8" w14:paraId="0EBD2890"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F67249C"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1</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22F43C61" w14:textId="1B139E27"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Базук</w:t>
            </w:r>
          </w:p>
        </w:tc>
      </w:tr>
      <w:tr w:rsidR="004915F8" w14:paraId="0B33855B"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9C9CF31"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2</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1E1E4B17" w14:textId="50A28359"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капуста</w:t>
            </w:r>
          </w:p>
        </w:tc>
      </w:tr>
      <w:tr w:rsidR="004915F8" w14:paraId="63E393C2"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28F98EC"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3</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69EA7DA8" w14:textId="5D79DAFE"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Смешанная зелень</w:t>
            </w:r>
          </w:p>
        </w:tc>
      </w:tr>
      <w:tr w:rsidR="004915F8" w14:paraId="4D9BB415"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CA871BD"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4</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55202797" w14:textId="0D5D2587"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Молотый красный перец</w:t>
            </w:r>
          </w:p>
        </w:tc>
      </w:tr>
      <w:tr w:rsidR="004915F8" w14:paraId="569CAF02"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9585681"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5</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7CFB7AA3" w14:textId="379EDA53"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варенье</w:t>
            </w:r>
          </w:p>
        </w:tc>
      </w:tr>
      <w:tr w:rsidR="004915F8" w14:paraId="73B0F448"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3F2B9DD"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6</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21D140D5" w14:textId="4BAFFEC8"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Крекеры (паксимат)</w:t>
            </w:r>
          </w:p>
        </w:tc>
      </w:tr>
      <w:tr w:rsidR="004915F8" w14:paraId="687F47DE"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698643E"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7</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7F4A828D" w14:textId="355491DE"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Зеленый, красный перец</w:t>
            </w:r>
          </w:p>
        </w:tc>
      </w:tr>
      <w:tr w:rsidR="004915F8" w14:paraId="56AD3BBD"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5F4F82C"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8</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51E198BC" w14:textId="4DA5502A"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Черный перец</w:t>
            </w:r>
          </w:p>
        </w:tc>
      </w:tr>
      <w:tr w:rsidR="004915F8" w14:paraId="5169C3CB" w14:textId="77777777" w:rsidTr="002765D6">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ED99A86" w14:textId="77777777" w:rsidR="004915F8" w:rsidRPr="000153DD" w:rsidRDefault="004915F8" w:rsidP="004915F8">
            <w:pPr>
              <w:pStyle w:val="BodyTextIndent2"/>
              <w:widowControl w:val="0"/>
              <w:spacing w:after="120"/>
              <w:rPr>
                <w:rFonts w:ascii="GHEA Grapalat" w:hAnsi="GHEA Grapalat"/>
                <w:sz w:val="24"/>
                <w:szCs w:val="24"/>
              </w:rPr>
            </w:pPr>
            <w:r w:rsidRPr="000153DD">
              <w:rPr>
                <w:rFonts w:ascii="GHEA Grapalat" w:hAnsi="GHEA Grapalat"/>
                <w:sz w:val="24"/>
                <w:szCs w:val="24"/>
              </w:rPr>
              <w:t>9</w:t>
            </w:r>
          </w:p>
        </w:tc>
        <w:tc>
          <w:tcPr>
            <w:tcW w:w="7704" w:type="dxa"/>
            <w:tcBorders>
              <w:top w:val="single" w:sz="4" w:space="0" w:color="auto"/>
              <w:left w:val="single" w:sz="4" w:space="0" w:color="auto"/>
              <w:bottom w:val="single" w:sz="4" w:space="0" w:color="auto"/>
              <w:right w:val="single" w:sz="4" w:space="0" w:color="auto"/>
            </w:tcBorders>
            <w:shd w:val="clear" w:color="auto" w:fill="auto"/>
          </w:tcPr>
          <w:p w14:paraId="0D09F0DB" w14:textId="7B227477" w:rsidR="004915F8" w:rsidRPr="000153DD" w:rsidRDefault="004915F8" w:rsidP="004915F8">
            <w:pPr>
              <w:pStyle w:val="BodyTextIndent2"/>
              <w:widowControl w:val="0"/>
              <w:spacing w:after="120"/>
              <w:rPr>
                <w:rFonts w:ascii="GHEA Grapalat" w:hAnsi="GHEA Grapalat"/>
                <w:sz w:val="24"/>
                <w:szCs w:val="24"/>
              </w:rPr>
            </w:pPr>
            <w:r>
              <w:rPr>
                <w:rFonts w:ascii="Sylfaen" w:hAnsi="Sylfaen" w:cs="Calibri"/>
                <w:color w:val="000000"/>
                <w:sz w:val="18"/>
                <w:szCs w:val="18"/>
              </w:rPr>
              <w:t>Луковая голова</w:t>
            </w:r>
          </w:p>
        </w:tc>
      </w:tr>
    </w:tbl>
    <w:p w14:paraId="560554FD"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560554FE" w14:textId="77777777" w:rsidR="00096865" w:rsidRPr="009044F1" w:rsidRDefault="00096865" w:rsidP="00B46D58">
      <w:pPr>
        <w:widowControl w:val="0"/>
        <w:spacing w:after="160"/>
        <w:ind w:firstLine="567"/>
        <w:jc w:val="center"/>
        <w:rPr>
          <w:rFonts w:ascii="GHEA Grapalat" w:hAnsi="GHEA Grapalat" w:cs="Sylfaen"/>
          <w:i/>
        </w:rPr>
      </w:pPr>
    </w:p>
    <w:p w14:paraId="560554FF"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605550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605550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6055502"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6055503"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5605550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5605550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605550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6055507"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605550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055509"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605550A"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605550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605550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w:t>
      </w:r>
      <w:r w:rsidRPr="009044F1">
        <w:rPr>
          <w:rFonts w:ascii="GHEA Grapalat" w:hAnsi="GHEA Grapalat"/>
          <w:color w:val="000000"/>
        </w:rPr>
        <w:lastRenderedPageBreak/>
        <w:t>данное физическое лицо либо член его семьи является:</w:t>
      </w:r>
    </w:p>
    <w:p w14:paraId="5605550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605550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605550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605551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6055511"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605551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605551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605551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605551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605551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6055517" w14:textId="77777777"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56055518"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605551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605551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605551B"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605551C"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605551D" w14:textId="77777777" w:rsidR="00096865" w:rsidRPr="009044F1" w:rsidRDefault="00096865" w:rsidP="00B46D58">
      <w:pPr>
        <w:widowControl w:val="0"/>
        <w:spacing w:after="160"/>
        <w:ind w:firstLine="567"/>
        <w:jc w:val="both"/>
        <w:rPr>
          <w:rFonts w:ascii="GHEA Grapalat" w:hAnsi="GHEA Grapalat"/>
          <w:b/>
        </w:rPr>
      </w:pPr>
    </w:p>
    <w:p w14:paraId="5605551E"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605551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605552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5605552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6055522"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6055523"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5605552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6055525" w14:textId="77777777" w:rsidR="00B051BE" w:rsidRPr="009044F1" w:rsidRDefault="00B051BE" w:rsidP="00B46D58">
      <w:pPr>
        <w:widowControl w:val="0"/>
        <w:spacing w:after="160"/>
        <w:jc w:val="center"/>
        <w:rPr>
          <w:rFonts w:ascii="GHEA Grapalat" w:hAnsi="GHEA Grapalat"/>
          <w:b/>
        </w:rPr>
      </w:pPr>
    </w:p>
    <w:p w14:paraId="5605552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6055527"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6055528"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6055529"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605552A"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76F24">
        <w:rPr>
          <w:rFonts w:ascii="GHEA Grapalat" w:hAnsi="GHEA Grapalat"/>
          <w:sz w:val="24"/>
          <w:szCs w:val="24"/>
        </w:rPr>
        <w:t>запрос котировок</w:t>
      </w:r>
      <w:r w:rsidRPr="009044F1">
        <w:rPr>
          <w:rFonts w:ascii="GHEA Grapalat" w:hAnsi="GHEA Grapalat"/>
          <w:sz w:val="24"/>
          <w:szCs w:val="24"/>
        </w:rPr>
        <w:t>.</w:t>
      </w:r>
    </w:p>
    <w:p w14:paraId="5605552B" w14:textId="314E5F3C"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0153DD">
        <w:rPr>
          <w:rFonts w:ascii="GHEA Grapalat" w:hAnsi="GHEA Grapalat"/>
          <w:sz w:val="24"/>
          <w:szCs w:val="24"/>
        </w:rPr>
        <w:t>10:00</w:t>
      </w:r>
      <w:r w:rsidRPr="009044F1">
        <w:rPr>
          <w:rFonts w:ascii="GHEA Grapalat" w:hAnsi="GHEA Grapalat"/>
          <w:sz w:val="24"/>
          <w:szCs w:val="24"/>
        </w:rPr>
        <w:t>" часов "</w:t>
      </w:r>
      <w:r w:rsidR="00931B0F">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14:paraId="5605552C" w14:textId="22F7B8E8"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0153DD">
        <w:rPr>
          <w:rFonts w:ascii="GHEA Grapalat" w:hAnsi="GHEA Grapalat"/>
          <w:sz w:val="24"/>
          <w:szCs w:val="24"/>
        </w:rPr>
        <w:t>ГНКО “Ереванская Специальная Музыкальная Школа номер 13”</w:t>
      </w:r>
      <w:r>
        <w:rPr>
          <w:rFonts w:ascii="GHEA Grapalat" w:hAnsi="GHEA Grapalat"/>
          <w:sz w:val="24"/>
          <w:szCs w:val="24"/>
        </w:rPr>
        <w:t xml:space="preserve"> не позднее, чем </w:t>
      </w:r>
      <w:r w:rsidR="000153DD">
        <w:rPr>
          <w:rFonts w:ascii="GHEA Grapalat" w:hAnsi="GHEA Grapalat"/>
          <w:sz w:val="24"/>
          <w:szCs w:val="24"/>
        </w:rPr>
        <w:t>10:00</w:t>
      </w:r>
      <w:r>
        <w:rPr>
          <w:rFonts w:ascii="GHEA Grapalat" w:hAnsi="GHEA Grapalat"/>
          <w:sz w:val="24"/>
          <w:szCs w:val="24"/>
        </w:rPr>
        <w:t xml:space="preserve"> часов "</w:t>
      </w:r>
      <w:r w:rsidR="00931B0F">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605552D" w14:textId="77777777"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31B0F" w:rsidRPr="00931B0F">
        <w:rPr>
          <w:rFonts w:ascii="GHEA Grapalat" w:hAnsi="GHEA Grapalat"/>
          <w:sz w:val="24"/>
          <w:szCs w:val="24"/>
        </w:rPr>
        <w:t>Цолак Акопян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605552E"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605552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6055530" w14:textId="77777777"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5605553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56055532"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56055533"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6055534"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56055535" w14:textId="77777777"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14:paraId="56055536"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6055537"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05553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6055539"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605553A"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605553B"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605553C" w14:textId="77777777" w:rsidR="0049655D" w:rsidRDefault="0049655D">
      <w:pPr>
        <w:rPr>
          <w:rFonts w:ascii="GHEA Grapalat" w:hAnsi="GHEA Grapalat"/>
          <w:b/>
        </w:rPr>
      </w:pPr>
    </w:p>
    <w:p w14:paraId="5605553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605553E"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605553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6055540"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605554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5605554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6055543"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6055544"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6055545"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w:t>
      </w:r>
      <w:r w:rsidR="00AE1E38" w:rsidRPr="00147FD7">
        <w:rPr>
          <w:rFonts w:ascii="GHEA Grapalat" w:hAnsi="GHEA Grapalat"/>
          <w:sz w:val="24"/>
          <w:szCs w:val="24"/>
        </w:rPr>
        <w:lastRenderedPageBreak/>
        <w:t xml:space="preserve">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6055546"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6055547"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6055548"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6055549"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605554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605554B"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605554C" w14:textId="77777777" w:rsidR="00FA0E41" w:rsidRPr="009044F1" w:rsidRDefault="00FA0E41" w:rsidP="00B46D58">
      <w:pPr>
        <w:widowControl w:val="0"/>
        <w:spacing w:after="160"/>
        <w:ind w:firstLine="567"/>
        <w:jc w:val="center"/>
        <w:rPr>
          <w:rFonts w:ascii="GHEA Grapalat" w:hAnsi="GHEA Grapalat"/>
          <w:b/>
        </w:rPr>
      </w:pPr>
    </w:p>
    <w:p w14:paraId="5605554D"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605554E"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605554F"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6055550"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56055551"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56055552" w14:textId="77777777"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w:t>
      </w:r>
      <w:r w:rsidRPr="009044F1">
        <w:rPr>
          <w:rFonts w:ascii="GHEA Grapalat" w:hAnsi="GHEA Grapalat"/>
        </w:rPr>
        <w:lastRenderedPageBreak/>
        <w:t xml:space="preserve">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14:paraId="56055553"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3"/>
        <w:t>9</w:t>
      </w:r>
    </w:p>
    <w:p w14:paraId="56055554"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5605555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605555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6055557"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56055558"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56055559" w14:textId="77777777" w:rsidR="002626F7" w:rsidRDefault="002626F7" w:rsidP="00B46D58">
      <w:pPr>
        <w:rPr>
          <w:rFonts w:ascii="GHEA Grapalat" w:hAnsi="GHEA Grapalat" w:cs="Sylfaen"/>
        </w:rPr>
      </w:pPr>
    </w:p>
    <w:p w14:paraId="5605555A"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605555B" w14:textId="2A23EC3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A22DB">
        <w:rPr>
          <w:rFonts w:ascii="GHEA Grapalat" w:hAnsi="GHEA Grapalat"/>
          <w:sz w:val="24"/>
          <w:szCs w:val="24"/>
        </w:rPr>
        <w:t>7</w:t>
      </w:r>
      <w:r w:rsidRPr="009044F1">
        <w:rPr>
          <w:rFonts w:ascii="GHEA Grapalat" w:hAnsi="GHEA Grapalat"/>
          <w:sz w:val="24"/>
          <w:szCs w:val="24"/>
        </w:rPr>
        <w:t xml:space="preserve">"-ый день в </w:t>
      </w:r>
      <w:r w:rsidR="000153DD">
        <w:rPr>
          <w:rFonts w:ascii="GHEA Grapalat" w:hAnsi="GHEA Grapalat"/>
          <w:sz w:val="24"/>
          <w:szCs w:val="24"/>
        </w:rPr>
        <w:t>10:00</w:t>
      </w:r>
      <w:r w:rsidR="006A22DB">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5605555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605555D"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5605555E"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605555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605556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w:t>
      </w:r>
      <w:r>
        <w:rPr>
          <w:rFonts w:ascii="GHEA Grapalat" w:hAnsi="GHEA Grapalat"/>
          <w:spacing w:val="-6"/>
        </w:rPr>
        <w:lastRenderedPageBreak/>
        <w:t>конверте и соответствие их составления установленным приглашением</w:t>
      </w:r>
      <w:r>
        <w:rPr>
          <w:rFonts w:ascii="GHEA Grapalat" w:hAnsi="GHEA Grapalat"/>
        </w:rPr>
        <w:t xml:space="preserve"> реквизитам;</w:t>
      </w:r>
    </w:p>
    <w:p w14:paraId="56055561"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6055562"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05556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5605556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6055565"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56055566"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w:t>
      </w:r>
      <w:r w:rsidR="006A22DB">
        <w:rPr>
          <w:rFonts w:ascii="GHEA Grapalat" w:hAnsi="GHEA Grapalat"/>
          <w:i w:val="0"/>
          <w:sz w:val="24"/>
          <w:szCs w:val="24"/>
        </w:rPr>
        <w:t xml:space="preserve"> среднему</w:t>
      </w:r>
      <w:r w:rsidRPr="009044F1">
        <w:rPr>
          <w:rFonts w:ascii="GHEA Grapalat" w:hAnsi="GHEA Grapalat"/>
          <w:i w:val="0"/>
          <w:sz w:val="24"/>
          <w:szCs w:val="24"/>
        </w:rPr>
        <w:t xml:space="preserve"> курсу</w:t>
      </w:r>
      <w:r w:rsidR="006A22DB">
        <w:rPr>
          <w:rFonts w:ascii="GHEA Grapalat" w:hAnsi="GHEA Grapalat"/>
          <w:i w:val="0"/>
          <w:sz w:val="24"/>
          <w:szCs w:val="24"/>
        </w:rPr>
        <w:t xml:space="preserve"> на данный день</w:t>
      </w:r>
      <w:r w:rsidR="00A01157">
        <w:rPr>
          <w:rFonts w:ascii="GHEA Grapalat" w:hAnsi="GHEA Grapalat"/>
          <w:i w:val="0"/>
          <w:sz w:val="24"/>
          <w:szCs w:val="24"/>
        </w:rPr>
        <w:t>.</w:t>
      </w:r>
    </w:p>
    <w:p w14:paraId="56055567" w14:textId="77777777"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6055568" w14:textId="77777777"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56055569"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560555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5605556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605556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5605556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605556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5605556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56055570" w14:textId="77777777"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56055571" w14:textId="77777777"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56055572" w14:textId="77777777"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w:t>
      </w:r>
      <w:r w:rsidR="00B11432" w:rsidRPr="000811C1">
        <w:rPr>
          <w:rFonts w:ascii="GHEA Grapalat" w:hAnsi="GHEA Grapalat"/>
          <w:sz w:val="24"/>
          <w:szCs w:val="24"/>
        </w:rPr>
        <w:lastRenderedPageBreak/>
        <w:t xml:space="preserve">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56055573" w14:textId="77777777"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5605557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6055575"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6055576"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6055577"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6055578"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56055579"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560555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605557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605557C"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605557D"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605557E"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lastRenderedPageBreak/>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5605557F"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605558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605558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05558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6055583"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055584"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56055585"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6055586"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6055587"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6055588"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605558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5605558A"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605558B" w14:textId="77777777"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605558C"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605558D" w14:textId="77777777" w:rsidR="00B138F3" w:rsidRDefault="00B138F3" w:rsidP="00B46D58">
      <w:pPr>
        <w:widowControl w:val="0"/>
        <w:spacing w:after="160"/>
        <w:jc w:val="center"/>
        <w:rPr>
          <w:rFonts w:ascii="GHEA Grapalat" w:hAnsi="GHEA Grapalat"/>
          <w:b/>
        </w:rPr>
      </w:pPr>
    </w:p>
    <w:p w14:paraId="5605558E"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5605558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605559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6055591"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605559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56055593"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055594"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56055595" w14:textId="77777777" w:rsidR="00096865" w:rsidRPr="009044F1" w:rsidRDefault="00096865" w:rsidP="00B46D58">
      <w:pPr>
        <w:widowControl w:val="0"/>
        <w:spacing w:after="160"/>
        <w:jc w:val="center"/>
        <w:rPr>
          <w:rFonts w:ascii="GHEA Grapalat" w:hAnsi="GHEA Grapalat"/>
          <w:b/>
          <w:iCs/>
        </w:rPr>
      </w:pPr>
    </w:p>
    <w:p w14:paraId="56055596"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6055597"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56055598" w14:textId="77777777"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6A22DB" w:rsidRPr="006A22DB">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5"/>
        <w:t>12</w:t>
      </w:r>
      <w:r w:rsidRPr="0027573B">
        <w:rPr>
          <w:rFonts w:ascii="GHEA Grapalat" w:hAnsi="GHEA Grapalat"/>
        </w:rPr>
        <w:t xml:space="preserve"> </w:t>
      </w:r>
      <w:r w:rsidR="00853CBA" w:rsidRPr="0027573B">
        <w:rPr>
          <w:rFonts w:ascii="GHEA Grapalat" w:hAnsi="GHEA Grapalat"/>
        </w:rPr>
        <w:t>.</w:t>
      </w:r>
    </w:p>
    <w:p w14:paraId="56055599" w14:textId="77777777"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14:paraId="5605559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605559B"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6A22DB" w:rsidRPr="006A22DB">
        <w:rPr>
          <w:rFonts w:ascii="GHEA Grapalat" w:hAnsi="GHEA Grapalat"/>
        </w:rPr>
        <w:t xml:space="preserve">в одностороннем порядке утвержденного заявления в виде неустойки (приложение </w:t>
      </w:r>
      <w:r w:rsidR="00692B01">
        <w:rPr>
          <w:rFonts w:ascii="GHEA Grapalat" w:hAnsi="GHEA Grapalat"/>
        </w:rPr>
        <w:t>5</w:t>
      </w:r>
      <w:r w:rsidR="006A22DB" w:rsidRPr="006A22DB">
        <w:rPr>
          <w:rFonts w:ascii="GHEA Grapalat" w:hAnsi="GHEA Grapalat"/>
        </w:rPr>
        <w:t>.1) или наличных денег</w:t>
      </w:r>
      <w:r w:rsidR="006A22DB" w:rsidRPr="006A22DB">
        <w:rPr>
          <w:rStyle w:val="FootnoteReference"/>
          <w:rFonts w:ascii="GHEA Grapalat" w:hAnsi="GHEA Grapalat"/>
          <w:vertAlign w:val="baseline"/>
        </w:rPr>
        <w:t xml:space="preserve"> </w:t>
      </w:r>
      <w:r w:rsidR="009A0467">
        <w:rPr>
          <w:rStyle w:val="FootnoteReference"/>
          <w:rFonts w:ascii="GHEA Grapalat" w:hAnsi="GHEA Grapalat"/>
        </w:rPr>
        <w:footnoteReference w:customMarkFollows="1" w:id="6"/>
        <w:t>13</w:t>
      </w:r>
      <w:r w:rsidR="00375E5E">
        <w:rPr>
          <w:rFonts w:ascii="GHEA Grapalat" w:hAnsi="GHEA Grapalat"/>
        </w:rPr>
        <w:t>.</w:t>
      </w:r>
    </w:p>
    <w:p w14:paraId="5605559C" w14:textId="77777777"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14:paraId="5605559D"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605559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605559F" w14:textId="77777777"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60555A0" w14:textId="77777777"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560555A1" w14:textId="77777777"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560555A2"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560555A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560555A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60555A5"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560555A6"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560555A7"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60555A8" w14:textId="77777777" w:rsidR="003D5CAF" w:rsidRPr="009044F1" w:rsidRDefault="003D5CAF" w:rsidP="005066AC">
      <w:pPr>
        <w:rPr>
          <w:rFonts w:ascii="GHEA Grapalat" w:hAnsi="GHEA Grapalat" w:cs="Arial"/>
          <w:b/>
        </w:rPr>
      </w:pPr>
    </w:p>
    <w:p w14:paraId="560555A9"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60555A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60555A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на основании решения руководителя уполномоченного органа.</w:t>
      </w:r>
    </w:p>
    <w:p w14:paraId="560555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60555A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60555AE"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60555AF" w14:textId="77777777" w:rsidR="00E23155" w:rsidRDefault="00E23155">
      <w:pPr>
        <w:rPr>
          <w:rFonts w:ascii="GHEA Grapalat" w:hAnsi="GHEA Grapalat"/>
          <w:b/>
        </w:rPr>
      </w:pPr>
      <w:r>
        <w:rPr>
          <w:rFonts w:ascii="GHEA Grapalat" w:hAnsi="GHEA Grapalat"/>
          <w:b/>
        </w:rPr>
        <w:br w:type="page"/>
      </w:r>
    </w:p>
    <w:p w14:paraId="560555B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60555B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560555B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60555B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560555B4"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560555B5"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560555B6"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560555B7"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560555B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560555B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560555B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560555B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560555BC"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560555B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560555BE"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560555B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60555C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60555C1"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14:paraId="560555C2"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560555C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560555C4"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560555C5"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60555C6"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 xml:space="preserve">в письменной форме или в воспроизведенном (отсканированном) </w:t>
      </w:r>
      <w:r w:rsidR="00A677CD" w:rsidRPr="00D3436F">
        <w:rPr>
          <w:rFonts w:ascii="GHEA Grapalat" w:hAnsi="GHEA Grapalat" w:cs="Sylfaen"/>
        </w:rPr>
        <w:lastRenderedPageBreak/>
        <w:t>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60555C7" w14:textId="77777777"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60555C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60555C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560555CA"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560555C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560555CC"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560555C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560555CE"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560555C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560555D0"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60555D1"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560555D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w:t>
      </w:r>
      <w:r w:rsidRPr="009044F1">
        <w:rPr>
          <w:rFonts w:ascii="GHEA Grapalat" w:hAnsi="GHEA Grapalat"/>
        </w:rPr>
        <w:lastRenderedPageBreak/>
        <w:t xml:space="preserve">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560555D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60555D4"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560555D5"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560555D6"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60555D7" w14:textId="77777777" w:rsidR="00AE679C" w:rsidRPr="009044F1" w:rsidRDefault="00AE679C" w:rsidP="00B46D58">
      <w:pPr>
        <w:widowControl w:val="0"/>
        <w:spacing w:after="160"/>
        <w:jc w:val="center"/>
        <w:rPr>
          <w:rFonts w:ascii="GHEA Grapalat" w:hAnsi="GHEA Grapalat" w:cs="Sylfaen"/>
          <w:b/>
        </w:rPr>
      </w:pPr>
    </w:p>
    <w:p w14:paraId="560555D8" w14:textId="77777777" w:rsidR="004373E3" w:rsidRDefault="004373E3" w:rsidP="00B46D58">
      <w:pPr>
        <w:rPr>
          <w:rFonts w:ascii="GHEA Grapalat" w:hAnsi="GHEA Grapalat"/>
          <w:b/>
        </w:rPr>
      </w:pPr>
      <w:r>
        <w:rPr>
          <w:rFonts w:ascii="GHEA Grapalat" w:hAnsi="GHEA Grapalat"/>
          <w:b/>
        </w:rPr>
        <w:br w:type="page"/>
      </w:r>
    </w:p>
    <w:p w14:paraId="560555D9"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60555DA" w14:textId="77777777" w:rsidR="008842CE" w:rsidRPr="00374F4A" w:rsidRDefault="008842CE" w:rsidP="00B46D58">
      <w:pPr>
        <w:widowControl w:val="0"/>
        <w:spacing w:after="160"/>
        <w:jc w:val="center"/>
        <w:rPr>
          <w:rFonts w:ascii="GHEA Grapalat" w:hAnsi="GHEA Grapalat"/>
          <w:b/>
        </w:rPr>
      </w:pPr>
    </w:p>
    <w:p w14:paraId="560555DB"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76F24">
        <w:rPr>
          <w:rFonts w:ascii="GHEA Grapalat" w:hAnsi="GHEA Grapalat"/>
          <w:b/>
        </w:rPr>
        <w:t>ЗАПРОС КОТИРОВОК</w:t>
      </w:r>
    </w:p>
    <w:p w14:paraId="560555DC" w14:textId="77777777" w:rsidR="00096865" w:rsidRPr="009044F1" w:rsidRDefault="00096865" w:rsidP="00B46D58">
      <w:pPr>
        <w:widowControl w:val="0"/>
        <w:spacing w:after="160"/>
        <w:jc w:val="center"/>
        <w:rPr>
          <w:rFonts w:ascii="GHEA Grapalat" w:hAnsi="GHEA Grapalat"/>
        </w:rPr>
      </w:pPr>
    </w:p>
    <w:p w14:paraId="560555D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60555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60555D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60555E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60555E1" w14:textId="77777777" w:rsidR="008F15B9" w:rsidRDefault="008F15B9" w:rsidP="00B46D58">
      <w:pPr>
        <w:widowControl w:val="0"/>
        <w:spacing w:after="160"/>
        <w:jc w:val="center"/>
        <w:rPr>
          <w:rFonts w:ascii="GHEA Grapalat" w:hAnsi="GHEA Grapalat"/>
          <w:b/>
        </w:rPr>
      </w:pPr>
    </w:p>
    <w:p w14:paraId="560555E2" w14:textId="77777777" w:rsidR="008F15B9" w:rsidRDefault="008F15B9" w:rsidP="00B46D58">
      <w:pPr>
        <w:widowControl w:val="0"/>
        <w:spacing w:after="160"/>
        <w:jc w:val="center"/>
        <w:rPr>
          <w:rFonts w:ascii="GHEA Grapalat" w:hAnsi="GHEA Grapalat"/>
          <w:b/>
        </w:rPr>
      </w:pPr>
    </w:p>
    <w:p w14:paraId="560555E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60555E4"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60555E5"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560555E6"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60555E7"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60555E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7"/>
        <w:t>15</w:t>
      </w:r>
    </w:p>
    <w:p w14:paraId="560555E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560555EB"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60555EC"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60555ED" w14:textId="6D09DA8D"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C4AE5">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60555EE"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0555E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60555F0"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560555F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60555F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60555F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60555F4"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560555F5" w14:textId="77777777" w:rsidR="00ED59E0" w:rsidRDefault="00ED59E0" w:rsidP="00B46D58">
      <w:pPr>
        <w:widowControl w:val="0"/>
        <w:tabs>
          <w:tab w:val="left" w:pos="1134"/>
        </w:tabs>
        <w:spacing w:after="160"/>
        <w:ind w:firstLine="567"/>
        <w:jc w:val="both"/>
        <w:rPr>
          <w:rFonts w:ascii="GHEA Grapalat" w:hAnsi="GHEA Grapalat"/>
        </w:rPr>
      </w:pPr>
    </w:p>
    <w:p w14:paraId="560555F6" w14:textId="77777777" w:rsidR="00ED59E0" w:rsidRDefault="00ED59E0" w:rsidP="00B46D58">
      <w:pPr>
        <w:widowControl w:val="0"/>
        <w:tabs>
          <w:tab w:val="left" w:pos="1134"/>
        </w:tabs>
        <w:spacing w:after="160"/>
        <w:ind w:firstLine="567"/>
        <w:jc w:val="both"/>
        <w:rPr>
          <w:rFonts w:ascii="GHEA Grapalat" w:hAnsi="GHEA Grapalat"/>
        </w:rPr>
      </w:pPr>
    </w:p>
    <w:p w14:paraId="560555F7" w14:textId="77777777" w:rsidR="00ED59E0" w:rsidRPr="00E267E5" w:rsidRDefault="00ED59E0" w:rsidP="00B46D58">
      <w:pPr>
        <w:widowControl w:val="0"/>
        <w:tabs>
          <w:tab w:val="left" w:pos="1134"/>
        </w:tabs>
        <w:spacing w:after="160"/>
        <w:ind w:firstLine="567"/>
        <w:jc w:val="both"/>
        <w:rPr>
          <w:rFonts w:ascii="GHEA Grapalat" w:hAnsi="GHEA Grapalat"/>
        </w:rPr>
      </w:pPr>
    </w:p>
    <w:p w14:paraId="560555F8" w14:textId="77777777" w:rsidR="00654E19" w:rsidRPr="00076F24" w:rsidRDefault="00654E19" w:rsidP="00B46D58">
      <w:pPr>
        <w:pStyle w:val="norm"/>
        <w:widowControl w:val="0"/>
        <w:spacing w:after="160" w:line="240" w:lineRule="auto"/>
        <w:ind w:firstLine="284"/>
        <w:jc w:val="right"/>
        <w:rPr>
          <w:rFonts w:ascii="GHEA Grapalat" w:hAnsi="GHEA Grapalat"/>
          <w:b/>
          <w:sz w:val="24"/>
          <w:szCs w:val="24"/>
        </w:rPr>
      </w:pPr>
    </w:p>
    <w:p w14:paraId="560555F9" w14:textId="77777777" w:rsidR="00654E19" w:rsidRPr="00076F24" w:rsidRDefault="00654E19" w:rsidP="00B46D58">
      <w:pPr>
        <w:pStyle w:val="norm"/>
        <w:widowControl w:val="0"/>
        <w:spacing w:after="160" w:line="240" w:lineRule="auto"/>
        <w:ind w:firstLine="284"/>
        <w:jc w:val="right"/>
        <w:rPr>
          <w:rFonts w:ascii="GHEA Grapalat" w:hAnsi="GHEA Grapalat"/>
          <w:b/>
          <w:sz w:val="24"/>
          <w:szCs w:val="24"/>
        </w:rPr>
      </w:pPr>
    </w:p>
    <w:p w14:paraId="560555FA" w14:textId="77777777" w:rsidR="00654E19" w:rsidRPr="00076F24" w:rsidRDefault="00654E19" w:rsidP="00B46D58">
      <w:pPr>
        <w:pStyle w:val="norm"/>
        <w:widowControl w:val="0"/>
        <w:spacing w:after="160" w:line="240" w:lineRule="auto"/>
        <w:ind w:firstLine="284"/>
        <w:jc w:val="right"/>
        <w:rPr>
          <w:rFonts w:ascii="GHEA Grapalat" w:hAnsi="GHEA Grapalat"/>
          <w:b/>
          <w:sz w:val="24"/>
          <w:szCs w:val="24"/>
        </w:rPr>
      </w:pPr>
    </w:p>
    <w:p w14:paraId="560555FB" w14:textId="77777777" w:rsidR="00654E19" w:rsidRPr="00076F24" w:rsidRDefault="00654E19" w:rsidP="00B46D58">
      <w:pPr>
        <w:pStyle w:val="norm"/>
        <w:widowControl w:val="0"/>
        <w:spacing w:after="160" w:line="240" w:lineRule="auto"/>
        <w:ind w:firstLine="284"/>
        <w:jc w:val="right"/>
        <w:rPr>
          <w:rFonts w:ascii="GHEA Grapalat" w:hAnsi="GHEA Grapalat"/>
          <w:b/>
          <w:sz w:val="24"/>
          <w:szCs w:val="24"/>
        </w:rPr>
      </w:pPr>
    </w:p>
    <w:p w14:paraId="1FF8BE27" w14:textId="77777777" w:rsidR="00807DE0" w:rsidRDefault="00807DE0">
      <w:pPr>
        <w:rPr>
          <w:rFonts w:ascii="GHEA Grapalat" w:hAnsi="GHEA Grapalat"/>
          <w:b/>
        </w:rPr>
      </w:pPr>
      <w:r>
        <w:rPr>
          <w:rFonts w:ascii="GHEA Grapalat" w:hAnsi="GHEA Grapalat"/>
          <w:b/>
        </w:rPr>
        <w:br w:type="page"/>
      </w:r>
    </w:p>
    <w:p w14:paraId="560555FC" w14:textId="0AACBDC4"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60555FD" w14:textId="436C7150"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76F2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4C08E2">
        <w:rPr>
          <w:rFonts w:ascii="GHEA Grapalat" w:hAnsi="GHEA Grapalat"/>
          <w:b/>
          <w:sz w:val="24"/>
          <w:szCs w:val="24"/>
        </w:rPr>
        <w:t>ԳՀ-ԱՊՁԲ-13ԵԴ-20/02</w:t>
      </w:r>
      <w:r w:rsidR="006132ED">
        <w:rPr>
          <w:rFonts w:ascii="GHEA Grapalat" w:hAnsi="GHEA Grapalat"/>
          <w:sz w:val="24"/>
          <w:szCs w:val="24"/>
        </w:rPr>
        <w:t>"</w:t>
      </w:r>
    </w:p>
    <w:p w14:paraId="560555FE" w14:textId="77777777" w:rsidR="00B2572B" w:rsidRPr="00374F4A" w:rsidRDefault="00B2572B" w:rsidP="00B46D58">
      <w:pPr>
        <w:widowControl w:val="0"/>
        <w:spacing w:after="120"/>
        <w:jc w:val="center"/>
        <w:rPr>
          <w:rFonts w:ascii="GHEA Grapalat" w:hAnsi="GHEA Grapalat" w:cs="Sylfaen"/>
          <w:b/>
        </w:rPr>
      </w:pPr>
    </w:p>
    <w:p w14:paraId="560555F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6055600"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76F2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56055601" w14:textId="77777777" w:rsidR="00B2572B" w:rsidRPr="00374F4A" w:rsidRDefault="00B2572B" w:rsidP="00B46D58">
      <w:pPr>
        <w:widowControl w:val="0"/>
        <w:spacing w:after="120"/>
        <w:jc w:val="center"/>
        <w:rPr>
          <w:rFonts w:ascii="GHEA Grapalat" w:hAnsi="GHEA Grapalat"/>
        </w:rPr>
      </w:pPr>
    </w:p>
    <w:p w14:paraId="56055602"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605560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605560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605560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6055606" w14:textId="72A1BA0B"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4C08E2">
        <w:rPr>
          <w:rFonts w:ascii="GHEA Grapalat" w:hAnsi="GHEA Grapalat"/>
        </w:rPr>
        <w:t>ԳՀ-ԱՊՁԲ-13ԵԴ-20/02</w:t>
      </w:r>
      <w:r w:rsidR="006132ED">
        <w:rPr>
          <w:rFonts w:ascii="GHEA Grapalat" w:hAnsi="GHEA Grapalat"/>
        </w:rPr>
        <w:t>"</w:t>
      </w:r>
    </w:p>
    <w:p w14:paraId="5605560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56055608" w14:textId="77777777" w:rsidR="00374F4A" w:rsidRPr="00DA5EA0" w:rsidRDefault="00076F24" w:rsidP="00B46D58">
      <w:pPr>
        <w:spacing w:after="160"/>
        <w:jc w:val="both"/>
        <w:rPr>
          <w:rFonts w:ascii="GHEA Grapalat" w:hAnsi="GHEA Grapalat"/>
        </w:rPr>
      </w:pPr>
      <w:r>
        <w:rPr>
          <w:rFonts w:ascii="GHEA Grapalat" w:hAnsi="GHEA Grapalat"/>
        </w:rPr>
        <w:t>запроса котировок</w:t>
      </w:r>
      <w:r w:rsidR="00374F4A" w:rsidRPr="00DA5EA0">
        <w:rPr>
          <w:rFonts w:ascii="GHEA Grapalat" w:hAnsi="GHEA Grapalat"/>
        </w:rPr>
        <w:t>и в соответствии с требованиями приглашения подает заявку.</w:t>
      </w:r>
    </w:p>
    <w:p w14:paraId="5605560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605560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605560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605560C"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605560D" w14:textId="77777777" w:rsidR="000612B9" w:rsidRDefault="000612B9" w:rsidP="00B46D58">
      <w:pPr>
        <w:jc w:val="both"/>
        <w:rPr>
          <w:rFonts w:ascii="GHEA Grapalat" w:hAnsi="GHEA Grapalat"/>
        </w:rPr>
      </w:pPr>
    </w:p>
    <w:p w14:paraId="5605560E"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605560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6055610" w14:textId="77777777" w:rsidR="000612B9" w:rsidRDefault="000612B9" w:rsidP="00B46D58">
      <w:pPr>
        <w:jc w:val="both"/>
        <w:rPr>
          <w:rFonts w:ascii="GHEA Grapalat" w:hAnsi="GHEA Grapalat"/>
        </w:rPr>
      </w:pPr>
    </w:p>
    <w:p w14:paraId="5605561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605561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6055613" w14:textId="77777777" w:rsidR="00B138F3" w:rsidRDefault="00B138F3" w:rsidP="00B46D58">
      <w:pPr>
        <w:jc w:val="both"/>
        <w:rPr>
          <w:rFonts w:ascii="GHEA Grapalat" w:hAnsi="GHEA Grapalat"/>
        </w:rPr>
      </w:pPr>
    </w:p>
    <w:p w14:paraId="5605561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56055615"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6055616" w14:textId="77777777" w:rsidR="00B138F3" w:rsidRDefault="00B138F3" w:rsidP="00F96993">
      <w:pPr>
        <w:jc w:val="both"/>
        <w:rPr>
          <w:rFonts w:ascii="GHEA Grapalat" w:hAnsi="GHEA Grapalat"/>
        </w:rPr>
      </w:pPr>
    </w:p>
    <w:p w14:paraId="5605561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605561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6055619" w14:textId="77777777" w:rsidR="00B16483" w:rsidRDefault="00B16483" w:rsidP="00F96993">
      <w:pPr>
        <w:jc w:val="both"/>
        <w:rPr>
          <w:rFonts w:ascii="GHEA Grapalat" w:hAnsi="GHEA Grapalat"/>
          <w:sz w:val="18"/>
          <w:szCs w:val="18"/>
        </w:rPr>
      </w:pPr>
    </w:p>
    <w:p w14:paraId="5605561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60556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605561C" w14:textId="77777777" w:rsidR="00B16483" w:rsidRPr="00D3436F" w:rsidRDefault="00B16483" w:rsidP="00B16483">
      <w:pPr>
        <w:tabs>
          <w:tab w:val="left" w:pos="7371"/>
        </w:tabs>
        <w:spacing w:after="160"/>
        <w:ind w:left="3544" w:firstLine="3"/>
        <w:jc w:val="both"/>
        <w:rPr>
          <w:rFonts w:ascii="GHEA Grapalat" w:hAnsi="GHEA Grapalat"/>
          <w:sz w:val="16"/>
        </w:rPr>
      </w:pPr>
    </w:p>
    <w:p w14:paraId="5605561D"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05561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605561F" w14:textId="46DC8AEE"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076F24">
        <w:rPr>
          <w:rFonts w:ascii="GHEA Grapalat" w:hAnsi="GHEA Grapalat"/>
        </w:rPr>
        <w:t>запрос котировок</w:t>
      </w:r>
      <w:r>
        <w:rPr>
          <w:rFonts w:ascii="GHEA Grapalat" w:hAnsi="GHEA Grapalat"/>
        </w:rPr>
        <w:t xml:space="preserve"> под кодом "</w:t>
      </w:r>
      <w:r w:rsidR="004C08E2">
        <w:rPr>
          <w:rFonts w:ascii="GHEA Grapalat" w:hAnsi="GHEA Grapalat"/>
        </w:rPr>
        <w:t>ԳՀ-ԱՊՁԲ-13ԵԴ-20/02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56055620" w14:textId="1AE1C392"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076F24">
        <w:rPr>
          <w:rFonts w:ascii="GHEA Grapalat" w:hAnsi="GHEA Grapalat"/>
        </w:rPr>
        <w:t>запросе котировок</w:t>
      </w:r>
      <w:r w:rsidR="00305944">
        <w:rPr>
          <w:rFonts w:ascii="GHEA Grapalat" w:hAnsi="GHEA Grapalat"/>
        </w:rPr>
        <w:t xml:space="preserve"> </w:t>
      </w:r>
      <w:r>
        <w:rPr>
          <w:rFonts w:ascii="GHEA Grapalat" w:hAnsi="GHEA Grapalat"/>
        </w:rPr>
        <w:t>под кодом "</w:t>
      </w:r>
      <w:r w:rsidR="004C08E2">
        <w:rPr>
          <w:rFonts w:ascii="GHEA Grapalat" w:hAnsi="GHEA Grapalat"/>
        </w:rPr>
        <w:t>ԳՀ-ԱՊՁԲ-13ԵԴ-20/02</w:t>
      </w:r>
      <w:r>
        <w:rPr>
          <w:rFonts w:ascii="GHEA Grapalat" w:hAnsi="GHEA Grapalat"/>
        </w:rPr>
        <w:t>"*</w:t>
      </w:r>
    </w:p>
    <w:p w14:paraId="56055621"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56055622"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76F24">
        <w:rPr>
          <w:rFonts w:ascii="GHEA Grapalat" w:hAnsi="GHEA Grapalat"/>
        </w:rPr>
        <w:t>запрос котировок</w:t>
      </w:r>
      <w:r>
        <w:rPr>
          <w:rFonts w:ascii="GHEA Grapalat" w:hAnsi="GHEA Grapalat"/>
        </w:rPr>
        <w:t xml:space="preserve"> случая     одновременного </w:t>
      </w:r>
    </w:p>
    <w:p w14:paraId="56055623"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605562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605562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605562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6055627"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6055628"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56055629" w14:textId="77777777"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14:paraId="5605562E"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5605562A"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5605562B"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5605562C"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5605562D"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56055633"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605562F"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055630"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56055631"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055632"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56055638"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6055634"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055635"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56055636"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055637"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5605563D"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6055639"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05563A"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5605563B"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05563C"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bl>
    <w:p w14:paraId="5605563E" w14:textId="77777777" w:rsidR="006B3E56" w:rsidRDefault="006B3E56" w:rsidP="00B46D58">
      <w:pPr>
        <w:jc w:val="both"/>
        <w:rPr>
          <w:rFonts w:ascii="GHEA Grapalat" w:hAnsi="GHEA Grapalat"/>
        </w:rPr>
      </w:pPr>
    </w:p>
    <w:p w14:paraId="5605563F" w14:textId="77777777" w:rsidR="00923711" w:rsidRDefault="00923711">
      <w:pPr>
        <w:rPr>
          <w:rFonts w:ascii="GHEA Grapalat" w:hAnsi="GHEA Grapalat"/>
        </w:rPr>
      </w:pPr>
      <w:r>
        <w:rPr>
          <w:rFonts w:ascii="GHEA Grapalat" w:hAnsi="GHEA Grapalat"/>
        </w:rPr>
        <w:br w:type="page"/>
      </w:r>
    </w:p>
    <w:p w14:paraId="56055640" w14:textId="77777777" w:rsidR="00110534" w:rsidRDefault="00F36AD3" w:rsidP="00B46D58">
      <w:pPr>
        <w:jc w:val="both"/>
        <w:rPr>
          <w:rFonts w:ascii="GHEA Grapalat" w:hAnsi="GHEA Grapalat"/>
        </w:rPr>
      </w:pPr>
      <w:r>
        <w:rPr>
          <w:rFonts w:ascii="GHEA Grapalat" w:hAnsi="GHEA Grapalat"/>
        </w:rPr>
        <w:lastRenderedPageBreak/>
        <w:t xml:space="preserve"> </w:t>
      </w:r>
    </w:p>
    <w:p w14:paraId="56055641"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6055642"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56055643"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56055644" w14:textId="77777777" w:rsidR="00F855BB" w:rsidRDefault="00F855BB" w:rsidP="00B46D58">
      <w:pPr>
        <w:tabs>
          <w:tab w:val="left" w:pos="7371"/>
        </w:tabs>
        <w:spacing w:after="160"/>
        <w:ind w:left="3544" w:firstLine="3"/>
        <w:jc w:val="both"/>
        <w:rPr>
          <w:rFonts w:ascii="GHEA Grapalat" w:hAnsi="GHEA Grapalat"/>
          <w:sz w:val="16"/>
          <w:lang w:val="hy-AM"/>
        </w:rPr>
      </w:pPr>
    </w:p>
    <w:p w14:paraId="56055645"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6055646" w14:textId="77777777" w:rsidR="006B3E56" w:rsidRPr="00D3436F" w:rsidRDefault="006B3E56" w:rsidP="00B46D58">
      <w:pPr>
        <w:tabs>
          <w:tab w:val="left" w:pos="7371"/>
        </w:tabs>
        <w:spacing w:after="160"/>
        <w:ind w:left="3544" w:firstLine="3"/>
        <w:jc w:val="both"/>
        <w:rPr>
          <w:rFonts w:ascii="GHEA Grapalat" w:hAnsi="GHEA Grapalat"/>
          <w:sz w:val="16"/>
        </w:rPr>
      </w:pPr>
    </w:p>
    <w:p w14:paraId="56055647" w14:textId="77777777" w:rsidR="006B3E56" w:rsidRPr="00770B03" w:rsidRDefault="006B3E56" w:rsidP="00B46D58">
      <w:pPr>
        <w:tabs>
          <w:tab w:val="left" w:pos="7371"/>
        </w:tabs>
        <w:spacing w:after="160"/>
        <w:ind w:left="3544" w:firstLine="3"/>
        <w:jc w:val="both"/>
        <w:rPr>
          <w:rFonts w:ascii="GHEA Grapalat" w:hAnsi="GHEA Grapalat"/>
          <w:sz w:val="16"/>
        </w:rPr>
      </w:pPr>
    </w:p>
    <w:p w14:paraId="5605564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6055649"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605564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605564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605564C" w14:textId="77777777" w:rsidR="00123294" w:rsidRDefault="00123294" w:rsidP="00B46D58">
      <w:pPr>
        <w:rPr>
          <w:rFonts w:ascii="GHEA Grapalat" w:hAnsi="GHEA Grapalat"/>
          <w:b/>
        </w:rPr>
      </w:pPr>
      <w:r>
        <w:rPr>
          <w:rFonts w:ascii="GHEA Grapalat" w:hAnsi="GHEA Grapalat"/>
          <w:b/>
        </w:rPr>
        <w:br w:type="page"/>
      </w:r>
    </w:p>
    <w:p w14:paraId="5605564D" w14:textId="77777777" w:rsidR="00B048B2" w:rsidRDefault="00B048B2" w:rsidP="00B46D58">
      <w:pPr>
        <w:rPr>
          <w:rFonts w:ascii="GHEA Grapalat" w:hAnsi="GHEA Grapalat"/>
          <w:b/>
        </w:rPr>
      </w:pPr>
    </w:p>
    <w:p w14:paraId="5605564E"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5605564F" w14:textId="5D885CA2"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76F2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4C08E2">
        <w:rPr>
          <w:rFonts w:ascii="GHEA Grapalat" w:hAnsi="GHEA Grapalat"/>
          <w:b/>
          <w:sz w:val="24"/>
          <w:szCs w:val="24"/>
        </w:rPr>
        <w:t>ԳՀ-ԱՊՁԲ-13ԵԴ-20/02</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56055650" w14:textId="77777777" w:rsidR="00D043C1" w:rsidRPr="009044F1" w:rsidRDefault="00D043C1" w:rsidP="00D043C1">
      <w:pPr>
        <w:widowControl w:val="0"/>
        <w:spacing w:after="160"/>
        <w:ind w:left="567" w:right="565"/>
        <w:jc w:val="center"/>
        <w:rPr>
          <w:rFonts w:ascii="GHEA Grapalat" w:hAnsi="GHEA Grapalat"/>
          <w:b/>
        </w:rPr>
      </w:pPr>
    </w:p>
    <w:p w14:paraId="5605565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5605565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6055653"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56055654"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56055655"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6055656" w14:textId="3C34BEE5"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076F24">
        <w:rPr>
          <w:rFonts w:ascii="GHEA Grapalat" w:hAnsi="GHEA Grapalat"/>
        </w:rPr>
        <w:t>запроса котировок</w:t>
      </w:r>
      <w:r w:rsidRPr="009044F1">
        <w:rPr>
          <w:rFonts w:ascii="GHEA Grapalat" w:hAnsi="GHEA Grapalat"/>
        </w:rPr>
        <w:t xml:space="preserve">под кодом </w:t>
      </w:r>
      <w:r>
        <w:rPr>
          <w:rFonts w:ascii="GHEA Grapalat" w:hAnsi="GHEA Grapalat"/>
        </w:rPr>
        <w:t>"</w:t>
      </w:r>
      <w:r w:rsidR="004C08E2">
        <w:rPr>
          <w:rFonts w:ascii="GHEA Grapalat" w:hAnsi="GHEA Grapalat"/>
        </w:rPr>
        <w:t>ԳՀ-ԱՊՁԲ-13ԵԴ-20/02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605565A" w14:textId="77777777" w:rsidTr="00FF3F2A">
        <w:tc>
          <w:tcPr>
            <w:tcW w:w="1042" w:type="dxa"/>
            <w:vMerge w:val="restart"/>
            <w:vAlign w:val="center"/>
          </w:tcPr>
          <w:p w14:paraId="56055657" w14:textId="77777777" w:rsidR="00EE1022" w:rsidRDefault="00EE1022" w:rsidP="00FF3F2A">
            <w:pPr>
              <w:widowControl w:val="0"/>
              <w:jc w:val="center"/>
              <w:rPr>
                <w:rFonts w:ascii="GHEA Grapalat" w:hAnsi="GHEA Grapalat"/>
                <w:b/>
                <w:sz w:val="20"/>
                <w:szCs w:val="20"/>
              </w:rPr>
            </w:pPr>
          </w:p>
          <w:p w14:paraId="560556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605565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56055662" w14:textId="77777777" w:rsidTr="000811C1">
        <w:trPr>
          <w:trHeight w:val="696"/>
        </w:trPr>
        <w:tc>
          <w:tcPr>
            <w:tcW w:w="1042" w:type="dxa"/>
            <w:vMerge/>
            <w:vAlign w:val="center"/>
          </w:tcPr>
          <w:p w14:paraId="5605565B"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605565C"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605565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605565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5605565F"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5605566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5605566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6055669" w14:textId="77777777" w:rsidTr="00FF3F2A">
        <w:tc>
          <w:tcPr>
            <w:tcW w:w="1042" w:type="dxa"/>
          </w:tcPr>
          <w:p w14:paraId="5605566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605566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5605566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605566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605566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6055668"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6055670" w14:textId="77777777" w:rsidTr="00FF3F2A">
        <w:tc>
          <w:tcPr>
            <w:tcW w:w="1042" w:type="dxa"/>
          </w:tcPr>
          <w:p w14:paraId="5605566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605566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5605566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605566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605566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605566F"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6055677" w14:textId="77777777" w:rsidTr="00FF3F2A">
        <w:tc>
          <w:tcPr>
            <w:tcW w:w="1042" w:type="dxa"/>
          </w:tcPr>
          <w:p w14:paraId="5605567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605567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5605567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605567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605567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6055676"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56055678" w14:textId="77777777" w:rsidR="00D043C1" w:rsidRDefault="00D043C1" w:rsidP="00D043C1">
      <w:pPr>
        <w:widowControl w:val="0"/>
        <w:tabs>
          <w:tab w:val="left" w:pos="6804"/>
        </w:tabs>
        <w:jc w:val="center"/>
        <w:rPr>
          <w:rFonts w:ascii="GHEA Grapalat" w:hAnsi="GHEA Grapalat"/>
          <w:lang w:val="en-US"/>
        </w:rPr>
      </w:pPr>
    </w:p>
    <w:p w14:paraId="56055679"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605567A"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605567B" w14:textId="77777777" w:rsidR="00D043C1" w:rsidRPr="008875C7" w:rsidRDefault="00D043C1" w:rsidP="00D043C1">
      <w:pPr>
        <w:widowControl w:val="0"/>
        <w:spacing w:after="160"/>
        <w:jc w:val="right"/>
        <w:rPr>
          <w:rFonts w:ascii="GHEA Grapalat" w:hAnsi="GHEA Grapalat"/>
        </w:rPr>
      </w:pPr>
    </w:p>
    <w:p w14:paraId="5605567C"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605567D" w14:textId="77777777" w:rsidR="00D043C1" w:rsidRDefault="00D043C1" w:rsidP="00D043C1">
      <w:pPr>
        <w:rPr>
          <w:rFonts w:ascii="GHEA Grapalat" w:hAnsi="GHEA Grapalat"/>
        </w:rPr>
      </w:pPr>
      <w:r>
        <w:rPr>
          <w:rFonts w:ascii="GHEA Grapalat" w:hAnsi="GHEA Grapalat"/>
        </w:rPr>
        <w:br w:type="page"/>
      </w:r>
    </w:p>
    <w:p w14:paraId="5605567E"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605567F" w14:textId="7042541B"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76F2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4C08E2">
        <w:rPr>
          <w:rFonts w:ascii="GHEA Grapalat" w:hAnsi="GHEA Grapalat"/>
          <w:b/>
          <w:sz w:val="24"/>
          <w:szCs w:val="24"/>
        </w:rPr>
        <w:t>ԳՀ-ԱՊՁԲ-13ԵԴ-20/02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14:paraId="56055680" w14:textId="77777777" w:rsidR="00B2572B" w:rsidRPr="009044F1" w:rsidRDefault="00B2572B" w:rsidP="00B46D58">
      <w:pPr>
        <w:widowControl w:val="0"/>
        <w:spacing w:after="120"/>
        <w:ind w:firstLine="567"/>
        <w:jc w:val="center"/>
        <w:rPr>
          <w:rFonts w:ascii="GHEA Grapalat" w:hAnsi="GHEA Grapalat"/>
        </w:rPr>
      </w:pPr>
    </w:p>
    <w:p w14:paraId="56055681"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6055682" w14:textId="77777777" w:rsidR="00B2572B" w:rsidRPr="009044F1" w:rsidRDefault="00B2572B" w:rsidP="00B46D58">
      <w:pPr>
        <w:widowControl w:val="0"/>
        <w:spacing w:after="120"/>
        <w:ind w:firstLine="567"/>
        <w:jc w:val="center"/>
        <w:rPr>
          <w:rFonts w:ascii="GHEA Grapalat" w:hAnsi="GHEA Grapalat"/>
        </w:rPr>
      </w:pPr>
    </w:p>
    <w:p w14:paraId="56055683" w14:textId="3E38CAC5"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76F2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4C08E2">
        <w:rPr>
          <w:rFonts w:ascii="GHEA Grapalat" w:hAnsi="GHEA Grapalat"/>
          <w:spacing w:val="-6"/>
        </w:rPr>
        <w:t>ԳՀ-ԱՊՁԲ-13ԵԴ-20/02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5605568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605568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6055686"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6055687"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14:paraId="56055690" w14:textId="77777777" w:rsidTr="001D5785">
        <w:trPr>
          <w:trHeight w:val="916"/>
          <w:jc w:val="center"/>
        </w:trPr>
        <w:tc>
          <w:tcPr>
            <w:tcW w:w="1368" w:type="dxa"/>
            <w:tcBorders>
              <w:top w:val="single" w:sz="4" w:space="0" w:color="auto"/>
              <w:left w:val="single" w:sz="4" w:space="0" w:color="auto"/>
              <w:right w:val="single" w:sz="4" w:space="0" w:color="auto"/>
            </w:tcBorders>
            <w:vAlign w:val="center"/>
          </w:tcPr>
          <w:p w14:paraId="56055688" w14:textId="77777777"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055689"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5605568A" w14:textId="77777777"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14:paraId="5605568B" w14:textId="77777777"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14:paraId="5605568C" w14:textId="77777777"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14:paraId="5605568D"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5605568E"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605568F"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56055697" w14:textId="77777777"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6055691" w14:textId="77777777"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6055692" w14:textId="77777777"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56055693" w14:textId="77777777"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56055694" w14:textId="77777777"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56055695" w14:textId="77777777"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6055696" w14:textId="77777777"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5605569E"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055698"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6055699"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05569A"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05569B"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605569C"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605569D" w14:textId="77777777" w:rsidR="00BD50E7" w:rsidRPr="005744FC" w:rsidRDefault="00BD50E7" w:rsidP="00B46D58">
            <w:pPr>
              <w:widowControl w:val="0"/>
              <w:jc w:val="center"/>
              <w:rPr>
                <w:rFonts w:ascii="GHEA Grapalat" w:hAnsi="GHEA Grapalat"/>
                <w:sz w:val="20"/>
                <w:szCs w:val="20"/>
              </w:rPr>
            </w:pPr>
          </w:p>
        </w:tc>
      </w:tr>
      <w:tr w:rsidR="00BD50E7" w:rsidRPr="005744FC" w14:paraId="560556A5" w14:textId="77777777"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05569F"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60556A0"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0556A1"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0556A2"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60556A3"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60556A4" w14:textId="77777777" w:rsidR="00BD50E7" w:rsidRPr="005744FC" w:rsidRDefault="00BD50E7" w:rsidP="00B46D58">
            <w:pPr>
              <w:widowControl w:val="0"/>
              <w:rPr>
                <w:rFonts w:ascii="GHEA Grapalat" w:hAnsi="GHEA Grapalat"/>
                <w:sz w:val="20"/>
                <w:szCs w:val="20"/>
              </w:rPr>
            </w:pPr>
          </w:p>
        </w:tc>
      </w:tr>
      <w:tr w:rsidR="00BD50E7" w:rsidRPr="005744FC" w14:paraId="560556AC"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0556A6"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60556A7"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0556A8"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0556A9"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60556AA"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60556AB" w14:textId="77777777" w:rsidR="00BD50E7" w:rsidRPr="005744FC" w:rsidRDefault="00BD50E7" w:rsidP="00B46D58">
            <w:pPr>
              <w:widowControl w:val="0"/>
              <w:jc w:val="center"/>
              <w:rPr>
                <w:rFonts w:ascii="GHEA Grapalat" w:hAnsi="GHEA Grapalat"/>
                <w:sz w:val="20"/>
                <w:szCs w:val="20"/>
              </w:rPr>
            </w:pPr>
          </w:p>
        </w:tc>
      </w:tr>
      <w:tr w:rsidR="00BD50E7" w:rsidRPr="005744FC" w14:paraId="560556B3"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0556AD"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60556AE"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0556AF"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0556B0"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60556B1"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60556B2" w14:textId="77777777" w:rsidR="00BD50E7" w:rsidRPr="005744FC" w:rsidRDefault="00BD50E7" w:rsidP="00B46D58">
            <w:pPr>
              <w:widowControl w:val="0"/>
              <w:jc w:val="center"/>
              <w:rPr>
                <w:rFonts w:ascii="GHEA Grapalat" w:hAnsi="GHEA Grapalat"/>
                <w:sz w:val="20"/>
                <w:szCs w:val="20"/>
              </w:rPr>
            </w:pPr>
          </w:p>
        </w:tc>
      </w:tr>
      <w:tr w:rsidR="00BD50E7" w:rsidRPr="005744FC" w14:paraId="560556BA" w14:textId="77777777"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0556B4"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60556B5"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0556B6"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0556B7"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560556B8"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560556B9" w14:textId="77777777" w:rsidR="00BD50E7" w:rsidRPr="005744FC" w:rsidRDefault="00BD50E7" w:rsidP="00B46D58">
            <w:pPr>
              <w:widowControl w:val="0"/>
              <w:jc w:val="center"/>
              <w:rPr>
                <w:rFonts w:ascii="GHEA Grapalat" w:hAnsi="GHEA Grapalat"/>
                <w:sz w:val="20"/>
                <w:szCs w:val="20"/>
              </w:rPr>
            </w:pPr>
          </w:p>
        </w:tc>
      </w:tr>
    </w:tbl>
    <w:p w14:paraId="560556B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60556B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60556BD" w14:textId="77777777" w:rsidR="00DC619D" w:rsidRPr="00D3436F" w:rsidRDefault="00DC619D" w:rsidP="00B46D58">
      <w:pPr>
        <w:widowControl w:val="0"/>
        <w:spacing w:after="160"/>
        <w:jc w:val="both"/>
        <w:rPr>
          <w:rFonts w:ascii="GHEA Grapalat" w:hAnsi="GHEA Grapalat"/>
          <w:lang w:val="es-ES"/>
        </w:rPr>
      </w:pPr>
    </w:p>
    <w:p w14:paraId="560556B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0556BF" w14:textId="77777777" w:rsidR="00B217BB" w:rsidRDefault="00B217BB" w:rsidP="00B46D58">
      <w:pPr>
        <w:rPr>
          <w:rFonts w:ascii="GHEA Grapalat" w:hAnsi="GHEA Grapalat"/>
          <w:b/>
        </w:rPr>
      </w:pPr>
      <w:r>
        <w:rPr>
          <w:rFonts w:ascii="GHEA Grapalat" w:hAnsi="GHEA Grapalat"/>
          <w:b/>
        </w:rPr>
        <w:br w:type="page"/>
      </w:r>
    </w:p>
    <w:p w14:paraId="560556C0"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560556C1" w14:textId="3E7C452C"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76F24">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4C08E2">
        <w:rPr>
          <w:rFonts w:ascii="GHEA Grapalat" w:hAnsi="GHEA Grapalat"/>
          <w:b/>
          <w:sz w:val="24"/>
          <w:szCs w:val="24"/>
        </w:rPr>
        <w:t>ԳՀ-ԱՊՁԲ-13ԵԴ-20/02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2"/>
        <w:t>*</w:t>
      </w:r>
    </w:p>
    <w:p w14:paraId="560556C2"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560556C3"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560556C4" w14:textId="77777777" w:rsidR="000E5A91" w:rsidRPr="00B138F3" w:rsidRDefault="000E5A91" w:rsidP="000E5A91">
      <w:pPr>
        <w:widowControl w:val="0"/>
        <w:spacing w:after="160"/>
        <w:ind w:left="567" w:right="565"/>
        <w:jc w:val="center"/>
        <w:rPr>
          <w:rFonts w:ascii="GHEA Grapalat" w:hAnsi="GHEA Grapalat"/>
          <w:b/>
        </w:rPr>
      </w:pPr>
    </w:p>
    <w:p w14:paraId="560556C5"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60556C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560556C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0556C8"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60556C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560556C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60556CB"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60556C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60556C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60556C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60556C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560556D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60556D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60556D2"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560556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60556D4"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6D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60556D6"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560556D7"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60556D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6D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60556D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14:paraId="560556D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14:paraId="560556D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6D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60556D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6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0556E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60556E1"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60556E2"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560556E3"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0556E4"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60556E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0556E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6E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560556E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6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6E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6E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6EC"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60556E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60556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6E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560556F0" w14:textId="77777777" w:rsidR="00260163" w:rsidRPr="00B138F3" w:rsidRDefault="00260163" w:rsidP="00B46D58">
      <w:pPr>
        <w:widowControl w:val="0"/>
        <w:spacing w:after="160"/>
        <w:ind w:left="567" w:right="565"/>
        <w:jc w:val="center"/>
        <w:rPr>
          <w:rFonts w:ascii="GHEA Grapalat" w:hAnsi="GHEA Grapalat"/>
          <w:b/>
        </w:rPr>
      </w:pPr>
    </w:p>
    <w:p w14:paraId="560556F1" w14:textId="77777777" w:rsidR="00CF2692" w:rsidRPr="00B138F3" w:rsidRDefault="00CF2692" w:rsidP="00B46D58">
      <w:pPr>
        <w:widowControl w:val="0"/>
        <w:spacing w:after="160"/>
        <w:ind w:left="567" w:right="565"/>
        <w:jc w:val="center"/>
        <w:rPr>
          <w:rFonts w:ascii="GHEA Grapalat" w:hAnsi="GHEA Grapalat"/>
          <w:b/>
        </w:rPr>
      </w:pPr>
    </w:p>
    <w:p w14:paraId="560556F2" w14:textId="77777777" w:rsidR="00CF2692" w:rsidRPr="00B138F3" w:rsidRDefault="00CF2692" w:rsidP="00B46D58">
      <w:pPr>
        <w:widowControl w:val="0"/>
        <w:spacing w:after="160"/>
        <w:ind w:left="567" w:right="565"/>
        <w:jc w:val="center"/>
        <w:rPr>
          <w:rFonts w:ascii="GHEA Grapalat" w:hAnsi="GHEA Grapalat"/>
          <w:b/>
        </w:rPr>
      </w:pPr>
    </w:p>
    <w:p w14:paraId="560556F3" w14:textId="77777777" w:rsidR="00CF2692" w:rsidRPr="00B138F3" w:rsidRDefault="00CF2692" w:rsidP="00B46D58">
      <w:pPr>
        <w:widowControl w:val="0"/>
        <w:spacing w:after="160"/>
        <w:ind w:left="567" w:right="565"/>
        <w:jc w:val="center"/>
        <w:rPr>
          <w:rFonts w:ascii="GHEA Grapalat" w:hAnsi="GHEA Grapalat"/>
          <w:b/>
        </w:rPr>
      </w:pPr>
    </w:p>
    <w:p w14:paraId="560556F4" w14:textId="77777777" w:rsidR="00CF2692" w:rsidRPr="00B138F3" w:rsidRDefault="00CF2692" w:rsidP="00B46D58">
      <w:pPr>
        <w:widowControl w:val="0"/>
        <w:spacing w:after="160"/>
        <w:ind w:left="567" w:right="565"/>
        <w:jc w:val="center"/>
        <w:rPr>
          <w:rFonts w:ascii="GHEA Grapalat" w:hAnsi="GHEA Grapalat"/>
          <w:b/>
        </w:rPr>
      </w:pPr>
    </w:p>
    <w:p w14:paraId="560556F5" w14:textId="77777777" w:rsidR="00CF2692" w:rsidRPr="00B138F3" w:rsidRDefault="00CF2692" w:rsidP="00B46D58">
      <w:pPr>
        <w:widowControl w:val="0"/>
        <w:spacing w:after="160"/>
        <w:ind w:left="567" w:right="565"/>
        <w:jc w:val="center"/>
        <w:rPr>
          <w:rFonts w:ascii="GHEA Grapalat" w:hAnsi="GHEA Grapalat"/>
          <w:b/>
        </w:rPr>
      </w:pPr>
    </w:p>
    <w:p w14:paraId="560556F6" w14:textId="77777777" w:rsidR="00CF2692" w:rsidRPr="00B138F3" w:rsidRDefault="00CF2692" w:rsidP="00B46D58">
      <w:pPr>
        <w:widowControl w:val="0"/>
        <w:spacing w:after="160"/>
        <w:ind w:left="567" w:right="565"/>
        <w:jc w:val="center"/>
        <w:rPr>
          <w:rFonts w:ascii="GHEA Grapalat" w:hAnsi="GHEA Grapalat"/>
          <w:b/>
        </w:rPr>
      </w:pPr>
    </w:p>
    <w:p w14:paraId="560556F7" w14:textId="77777777" w:rsidR="00CF2692" w:rsidRPr="00B138F3" w:rsidRDefault="00CF2692" w:rsidP="00B46D58">
      <w:pPr>
        <w:widowControl w:val="0"/>
        <w:spacing w:after="160"/>
        <w:ind w:left="567" w:right="565"/>
        <w:jc w:val="center"/>
        <w:rPr>
          <w:rFonts w:ascii="GHEA Grapalat" w:hAnsi="GHEA Grapalat"/>
          <w:b/>
        </w:rPr>
      </w:pPr>
    </w:p>
    <w:p w14:paraId="560556F8" w14:textId="77777777" w:rsidR="00CF2692" w:rsidRPr="00B138F3" w:rsidRDefault="00CF2692" w:rsidP="00B46D58">
      <w:pPr>
        <w:widowControl w:val="0"/>
        <w:spacing w:after="160"/>
        <w:ind w:left="567" w:right="565"/>
        <w:jc w:val="center"/>
        <w:rPr>
          <w:rFonts w:ascii="GHEA Grapalat" w:hAnsi="GHEA Grapalat"/>
          <w:b/>
        </w:rPr>
      </w:pPr>
    </w:p>
    <w:p w14:paraId="560556F9" w14:textId="77777777" w:rsidR="00CF2692" w:rsidRPr="00B138F3" w:rsidRDefault="00CF2692" w:rsidP="00B46D58">
      <w:pPr>
        <w:widowControl w:val="0"/>
        <w:spacing w:after="160"/>
        <w:ind w:left="567" w:right="565"/>
        <w:jc w:val="center"/>
        <w:rPr>
          <w:rFonts w:ascii="GHEA Grapalat" w:hAnsi="GHEA Grapalat"/>
          <w:b/>
        </w:rPr>
      </w:pPr>
    </w:p>
    <w:p w14:paraId="560556FA" w14:textId="77777777" w:rsidR="00CF2692" w:rsidRPr="00B138F3" w:rsidRDefault="00CF2692" w:rsidP="00B46D58">
      <w:pPr>
        <w:widowControl w:val="0"/>
        <w:spacing w:after="160"/>
        <w:ind w:left="567" w:right="565"/>
        <w:jc w:val="center"/>
        <w:rPr>
          <w:rFonts w:ascii="GHEA Grapalat" w:hAnsi="GHEA Grapalat"/>
          <w:b/>
        </w:rPr>
      </w:pPr>
    </w:p>
    <w:p w14:paraId="560556FB" w14:textId="77777777" w:rsidR="00CF2692" w:rsidRPr="00B138F3" w:rsidRDefault="00CF2692" w:rsidP="00B46D58">
      <w:pPr>
        <w:widowControl w:val="0"/>
        <w:spacing w:after="160"/>
        <w:ind w:left="567" w:right="565"/>
        <w:jc w:val="center"/>
        <w:rPr>
          <w:rFonts w:ascii="GHEA Grapalat" w:hAnsi="GHEA Grapalat"/>
          <w:b/>
        </w:rPr>
      </w:pPr>
    </w:p>
    <w:p w14:paraId="560556FC" w14:textId="77777777" w:rsidR="00CF2692" w:rsidRPr="00B138F3" w:rsidRDefault="00CF2692" w:rsidP="00B46D58">
      <w:pPr>
        <w:widowControl w:val="0"/>
        <w:spacing w:after="160"/>
        <w:ind w:left="567" w:right="565"/>
        <w:jc w:val="center"/>
        <w:rPr>
          <w:rFonts w:ascii="GHEA Grapalat" w:hAnsi="GHEA Grapalat"/>
          <w:b/>
        </w:rPr>
      </w:pPr>
    </w:p>
    <w:p w14:paraId="560556FD"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560556FE" w14:textId="1E79FF55"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076F24">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4C08E2">
        <w:rPr>
          <w:rFonts w:ascii="GHEA Grapalat" w:hAnsi="GHEA Grapalat"/>
          <w:b/>
        </w:rPr>
        <w:t>ԳՀ-ԱՊՁԲ-13ԵԴ-20/02</w:t>
      </w:r>
      <w:r w:rsidRPr="00B138F3">
        <w:rPr>
          <w:rFonts w:ascii="GHEA Grapalat" w:hAnsi="GHEA Grapalat"/>
          <w:b/>
        </w:rPr>
        <w:t>"</w:t>
      </w:r>
      <w:r w:rsidRPr="00B138F3">
        <w:rPr>
          <w:rStyle w:val="FootnoteReference"/>
          <w:rFonts w:ascii="GHEA Grapalat" w:hAnsi="GHEA Grapalat"/>
          <w:b/>
        </w:rPr>
        <w:footnoteReference w:customMarkFollows="1" w:id="13"/>
        <w:t>*</w:t>
      </w:r>
    </w:p>
    <w:p w14:paraId="560556FF"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055700"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6055701"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5605570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56055703"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6055704"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605570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56055706"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56055707"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6055708"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56055709"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605570A"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605570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605570C"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5605570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605570E"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605570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56055710"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6055711"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6055712"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055713"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71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6055715"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14:paraId="56055716"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6055717"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14:paraId="56055718"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71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605571A"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605571B"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605571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14:paraId="5605571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1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605571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2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56055721"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2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60557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2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05572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6055726"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6055727"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56055728"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055729"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605572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05572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2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5605572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72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72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73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73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605573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605573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3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735" w14:textId="77777777" w:rsidR="00CF2692" w:rsidRPr="00B138F3" w:rsidRDefault="00CF2692" w:rsidP="00B46D58">
      <w:pPr>
        <w:widowControl w:val="0"/>
        <w:spacing w:after="160"/>
        <w:ind w:left="567" w:right="565"/>
        <w:jc w:val="center"/>
        <w:rPr>
          <w:rFonts w:ascii="GHEA Grapalat" w:hAnsi="GHEA Grapalat"/>
          <w:b/>
        </w:rPr>
      </w:pPr>
    </w:p>
    <w:p w14:paraId="56055736" w14:textId="77777777" w:rsidR="00CF2692" w:rsidRPr="00B138F3" w:rsidRDefault="00CF2692" w:rsidP="00B46D58">
      <w:pPr>
        <w:widowControl w:val="0"/>
        <w:spacing w:after="160"/>
        <w:ind w:left="567" w:right="565"/>
        <w:jc w:val="center"/>
        <w:rPr>
          <w:rFonts w:ascii="GHEA Grapalat" w:hAnsi="GHEA Grapalat"/>
          <w:b/>
        </w:rPr>
      </w:pPr>
    </w:p>
    <w:p w14:paraId="56055737" w14:textId="77777777" w:rsidR="007B3F5F" w:rsidRPr="00B138F3" w:rsidRDefault="007B3F5F" w:rsidP="00B46D58">
      <w:pPr>
        <w:widowControl w:val="0"/>
        <w:spacing w:after="160"/>
        <w:ind w:left="567" w:right="565"/>
        <w:jc w:val="center"/>
        <w:rPr>
          <w:rFonts w:ascii="GHEA Grapalat" w:hAnsi="GHEA Grapalat"/>
          <w:b/>
        </w:rPr>
      </w:pPr>
    </w:p>
    <w:p w14:paraId="56055738" w14:textId="77777777" w:rsidR="00CF2692" w:rsidRPr="00B138F3" w:rsidRDefault="00CF2692" w:rsidP="00B46D58">
      <w:pPr>
        <w:widowControl w:val="0"/>
        <w:spacing w:after="160"/>
        <w:ind w:left="567" w:right="565"/>
        <w:jc w:val="center"/>
        <w:rPr>
          <w:rFonts w:ascii="GHEA Grapalat" w:hAnsi="GHEA Grapalat"/>
          <w:b/>
        </w:rPr>
      </w:pPr>
    </w:p>
    <w:p w14:paraId="56055739" w14:textId="77777777" w:rsidR="001005B0" w:rsidRPr="00B138F3" w:rsidRDefault="001005B0" w:rsidP="00B46D58">
      <w:pPr>
        <w:widowControl w:val="0"/>
        <w:spacing w:after="160"/>
        <w:ind w:left="567" w:right="565"/>
        <w:jc w:val="center"/>
        <w:rPr>
          <w:rFonts w:ascii="GHEA Grapalat" w:hAnsi="GHEA Grapalat"/>
          <w:b/>
        </w:rPr>
      </w:pPr>
    </w:p>
    <w:p w14:paraId="5605573A" w14:textId="77777777" w:rsidR="001005B0" w:rsidRPr="00B138F3" w:rsidRDefault="001005B0" w:rsidP="00B46D58">
      <w:pPr>
        <w:widowControl w:val="0"/>
        <w:spacing w:after="160"/>
        <w:ind w:left="567" w:right="565"/>
        <w:jc w:val="center"/>
        <w:rPr>
          <w:rFonts w:ascii="GHEA Grapalat" w:hAnsi="GHEA Grapalat"/>
          <w:b/>
        </w:rPr>
      </w:pPr>
    </w:p>
    <w:p w14:paraId="5605573B" w14:textId="77777777" w:rsidR="001005B0" w:rsidRPr="00B138F3" w:rsidRDefault="001005B0" w:rsidP="00B46D58">
      <w:pPr>
        <w:widowControl w:val="0"/>
        <w:spacing w:after="160"/>
        <w:ind w:left="567" w:right="565"/>
        <w:jc w:val="center"/>
        <w:rPr>
          <w:rFonts w:ascii="GHEA Grapalat" w:hAnsi="GHEA Grapalat"/>
          <w:b/>
        </w:rPr>
      </w:pPr>
    </w:p>
    <w:p w14:paraId="5605573C" w14:textId="77777777" w:rsidR="001005B0" w:rsidRPr="00B138F3" w:rsidRDefault="001005B0" w:rsidP="00B46D58">
      <w:pPr>
        <w:widowControl w:val="0"/>
        <w:spacing w:after="160"/>
        <w:ind w:left="567" w:right="565"/>
        <w:jc w:val="center"/>
        <w:rPr>
          <w:rFonts w:ascii="GHEA Grapalat" w:hAnsi="GHEA Grapalat"/>
          <w:b/>
        </w:rPr>
      </w:pPr>
    </w:p>
    <w:p w14:paraId="5605573D" w14:textId="77777777"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14:paraId="5605573E" w14:textId="7EF242F4"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76F2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4C08E2">
        <w:rPr>
          <w:rFonts w:ascii="GHEA Grapalat" w:hAnsi="GHEA Grapalat"/>
          <w:i/>
          <w:sz w:val="22"/>
          <w:szCs w:val="22"/>
        </w:rPr>
        <w:t>ԳՀ-ԱՊՁԲ-13ԵԴ-20/02</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4"/>
        <w:t>*</w:t>
      </w:r>
    </w:p>
    <w:p w14:paraId="5605573F" w14:textId="77777777" w:rsidR="003D2FE2" w:rsidRPr="00B138F3" w:rsidRDefault="003D2FE2" w:rsidP="003D2FE2">
      <w:pPr>
        <w:widowControl w:val="0"/>
        <w:spacing w:after="160"/>
        <w:jc w:val="center"/>
        <w:rPr>
          <w:rFonts w:ascii="GHEA Grapalat" w:hAnsi="GHEA Grapalat"/>
          <w:b/>
          <w:sz w:val="22"/>
          <w:szCs w:val="22"/>
        </w:rPr>
      </w:pPr>
    </w:p>
    <w:p w14:paraId="5605574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605574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6055744" w14:textId="77777777" w:rsidTr="00B932B8">
        <w:tc>
          <w:tcPr>
            <w:tcW w:w="4786" w:type="dxa"/>
          </w:tcPr>
          <w:p w14:paraId="56055742"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6055743"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56055745" w14:textId="77777777" w:rsidR="003D2FE2" w:rsidRPr="00B138F3" w:rsidRDefault="003D2FE2" w:rsidP="003D2FE2">
      <w:pPr>
        <w:widowControl w:val="0"/>
        <w:spacing w:after="160"/>
        <w:rPr>
          <w:rFonts w:ascii="GHEA Grapalat" w:hAnsi="GHEA Grapalat" w:cs="GHEA Grapalat"/>
          <w:b/>
          <w:sz w:val="22"/>
          <w:szCs w:val="22"/>
        </w:rPr>
      </w:pPr>
    </w:p>
    <w:p w14:paraId="5605574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6055747"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605574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605574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605574A"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605574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605574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605574D"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605574E"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5605574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5605575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605575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605575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05575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605575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60557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05575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560557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05575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605575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605575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605575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05575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605575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605575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5605575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0557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605576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6055762"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6055763"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605576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605576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605576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5605576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605576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6055769"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605576A" w14:textId="77777777" w:rsidR="003D2FE2" w:rsidRPr="00B138F3" w:rsidRDefault="003D2FE2" w:rsidP="003D2FE2">
      <w:pPr>
        <w:widowControl w:val="0"/>
        <w:spacing w:after="160"/>
        <w:jc w:val="right"/>
        <w:rPr>
          <w:rFonts w:ascii="GHEA Grapalat" w:hAnsi="GHEA Grapalat"/>
          <w:sz w:val="22"/>
          <w:szCs w:val="22"/>
        </w:rPr>
      </w:pPr>
    </w:p>
    <w:p w14:paraId="560557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605576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605576D" w14:textId="77777777" w:rsidR="003D2FE2" w:rsidRPr="00B138F3" w:rsidRDefault="003D2FE2" w:rsidP="003D2FE2">
      <w:pPr>
        <w:widowControl w:val="0"/>
        <w:spacing w:after="160"/>
        <w:jc w:val="both"/>
        <w:rPr>
          <w:rFonts w:ascii="GHEA Grapalat" w:hAnsi="GHEA Grapalat"/>
          <w:sz w:val="22"/>
          <w:szCs w:val="22"/>
        </w:rPr>
      </w:pPr>
    </w:p>
    <w:p w14:paraId="5605576E" w14:textId="77777777" w:rsidR="003D2FE2" w:rsidRPr="00B138F3" w:rsidRDefault="003D2FE2" w:rsidP="003D2FE2">
      <w:pPr>
        <w:widowControl w:val="0"/>
        <w:spacing w:after="160"/>
        <w:jc w:val="both"/>
        <w:rPr>
          <w:rFonts w:ascii="GHEA Grapalat" w:hAnsi="GHEA Grapalat"/>
          <w:sz w:val="22"/>
          <w:szCs w:val="22"/>
        </w:rPr>
      </w:pPr>
    </w:p>
    <w:p w14:paraId="5605576F" w14:textId="77777777" w:rsidR="003D2FE2" w:rsidRPr="00B138F3" w:rsidRDefault="003D2FE2" w:rsidP="003D2FE2">
      <w:pPr>
        <w:rPr>
          <w:sz w:val="22"/>
          <w:szCs w:val="22"/>
        </w:rPr>
      </w:pPr>
    </w:p>
    <w:p w14:paraId="56055770" w14:textId="77777777" w:rsidR="001005B0" w:rsidRPr="00B138F3" w:rsidRDefault="001005B0" w:rsidP="003D2FE2">
      <w:pPr>
        <w:widowControl w:val="0"/>
        <w:spacing w:after="160"/>
        <w:ind w:left="567" w:right="565"/>
        <w:jc w:val="both"/>
        <w:rPr>
          <w:rFonts w:ascii="GHEA Grapalat" w:hAnsi="GHEA Grapalat"/>
          <w:sz w:val="22"/>
          <w:szCs w:val="22"/>
        </w:rPr>
      </w:pPr>
    </w:p>
    <w:p w14:paraId="56055771" w14:textId="77777777" w:rsidR="001005B0" w:rsidRPr="00B138F3" w:rsidRDefault="001005B0" w:rsidP="00B46D58">
      <w:pPr>
        <w:widowControl w:val="0"/>
        <w:spacing w:after="160"/>
        <w:ind w:left="567" w:right="565"/>
        <w:jc w:val="center"/>
        <w:rPr>
          <w:rFonts w:ascii="GHEA Grapalat" w:hAnsi="GHEA Grapalat"/>
          <w:b/>
          <w:sz w:val="22"/>
          <w:szCs w:val="22"/>
        </w:rPr>
      </w:pPr>
    </w:p>
    <w:p w14:paraId="56055772" w14:textId="77777777" w:rsidR="001005B0" w:rsidRPr="00B138F3" w:rsidRDefault="001005B0" w:rsidP="00B46D58">
      <w:pPr>
        <w:widowControl w:val="0"/>
        <w:spacing w:after="160"/>
        <w:ind w:left="567" w:right="565"/>
        <w:jc w:val="center"/>
        <w:rPr>
          <w:rFonts w:ascii="GHEA Grapalat" w:hAnsi="GHEA Grapalat"/>
          <w:b/>
          <w:sz w:val="22"/>
          <w:szCs w:val="22"/>
        </w:rPr>
      </w:pPr>
    </w:p>
    <w:p w14:paraId="56055773" w14:textId="77777777" w:rsidR="001005B0" w:rsidRPr="00B138F3" w:rsidRDefault="001005B0" w:rsidP="00B46D58">
      <w:pPr>
        <w:widowControl w:val="0"/>
        <w:spacing w:after="160"/>
        <w:ind w:left="567" w:right="565"/>
        <w:jc w:val="center"/>
        <w:rPr>
          <w:rFonts w:ascii="GHEA Grapalat" w:hAnsi="GHEA Grapalat"/>
          <w:b/>
          <w:sz w:val="22"/>
          <w:szCs w:val="22"/>
        </w:rPr>
      </w:pPr>
    </w:p>
    <w:p w14:paraId="56055774" w14:textId="77777777" w:rsidR="001005B0" w:rsidRPr="00B138F3" w:rsidRDefault="001005B0" w:rsidP="00B46D58">
      <w:pPr>
        <w:widowControl w:val="0"/>
        <w:spacing w:after="160"/>
        <w:ind w:left="567" w:right="565"/>
        <w:jc w:val="center"/>
        <w:rPr>
          <w:rFonts w:ascii="GHEA Grapalat" w:hAnsi="GHEA Grapalat"/>
          <w:b/>
          <w:sz w:val="22"/>
          <w:szCs w:val="22"/>
        </w:rPr>
      </w:pPr>
    </w:p>
    <w:p w14:paraId="56055775" w14:textId="77777777" w:rsidR="001005B0" w:rsidRPr="00B138F3" w:rsidRDefault="001005B0" w:rsidP="00B46D58">
      <w:pPr>
        <w:widowControl w:val="0"/>
        <w:spacing w:after="160"/>
        <w:ind w:left="567" w:right="565"/>
        <w:jc w:val="center"/>
        <w:rPr>
          <w:rFonts w:ascii="GHEA Grapalat" w:hAnsi="GHEA Grapalat"/>
          <w:b/>
          <w:sz w:val="22"/>
          <w:szCs w:val="22"/>
        </w:rPr>
      </w:pPr>
    </w:p>
    <w:p w14:paraId="56055776" w14:textId="77777777" w:rsidR="001005B0" w:rsidRPr="00B138F3" w:rsidRDefault="001005B0" w:rsidP="00B46D58">
      <w:pPr>
        <w:widowControl w:val="0"/>
        <w:spacing w:after="160"/>
        <w:ind w:left="567" w:right="565"/>
        <w:jc w:val="center"/>
        <w:rPr>
          <w:rFonts w:ascii="GHEA Grapalat" w:hAnsi="GHEA Grapalat"/>
          <w:b/>
        </w:rPr>
      </w:pPr>
    </w:p>
    <w:p w14:paraId="56055777" w14:textId="77777777" w:rsidR="001005B0" w:rsidRPr="00B138F3" w:rsidRDefault="001005B0" w:rsidP="00B46D58">
      <w:pPr>
        <w:widowControl w:val="0"/>
        <w:spacing w:after="160"/>
        <w:ind w:left="567" w:right="565"/>
        <w:jc w:val="center"/>
        <w:rPr>
          <w:rFonts w:ascii="GHEA Grapalat" w:hAnsi="GHEA Grapalat"/>
          <w:b/>
        </w:rPr>
      </w:pPr>
    </w:p>
    <w:p w14:paraId="56055778" w14:textId="77777777" w:rsidR="001005B0" w:rsidRPr="00B138F3" w:rsidRDefault="001005B0" w:rsidP="00B46D58">
      <w:pPr>
        <w:widowControl w:val="0"/>
        <w:spacing w:after="160"/>
        <w:ind w:left="567" w:right="565"/>
        <w:jc w:val="center"/>
        <w:rPr>
          <w:rFonts w:ascii="GHEA Grapalat" w:hAnsi="GHEA Grapalat"/>
          <w:b/>
        </w:rPr>
      </w:pPr>
    </w:p>
    <w:p w14:paraId="56055779" w14:textId="77777777" w:rsidR="001005B0" w:rsidRPr="00B138F3" w:rsidRDefault="001005B0" w:rsidP="00B46D58">
      <w:pPr>
        <w:widowControl w:val="0"/>
        <w:spacing w:after="160"/>
        <w:ind w:left="567" w:right="565"/>
        <w:jc w:val="center"/>
        <w:rPr>
          <w:rFonts w:ascii="GHEA Grapalat" w:hAnsi="GHEA Grapalat"/>
          <w:b/>
        </w:rPr>
      </w:pPr>
    </w:p>
    <w:p w14:paraId="5605577A" w14:textId="77777777" w:rsidR="001005B0" w:rsidRPr="00B138F3" w:rsidRDefault="001005B0" w:rsidP="00B46D58">
      <w:pPr>
        <w:widowControl w:val="0"/>
        <w:spacing w:after="160"/>
        <w:ind w:left="567" w:right="565"/>
        <w:jc w:val="center"/>
        <w:rPr>
          <w:rFonts w:ascii="GHEA Grapalat" w:hAnsi="GHEA Grapalat"/>
          <w:b/>
        </w:rPr>
      </w:pPr>
    </w:p>
    <w:p w14:paraId="5605577B" w14:textId="77777777" w:rsidR="001005B0" w:rsidRPr="00B138F3" w:rsidRDefault="001005B0" w:rsidP="00B46D58">
      <w:pPr>
        <w:widowControl w:val="0"/>
        <w:spacing w:after="160"/>
        <w:ind w:left="567" w:right="565"/>
        <w:jc w:val="center"/>
        <w:rPr>
          <w:rFonts w:ascii="GHEA Grapalat" w:hAnsi="GHEA Grapalat"/>
          <w:b/>
        </w:rPr>
      </w:pPr>
    </w:p>
    <w:p w14:paraId="5605577C" w14:textId="77777777" w:rsidR="001005B0" w:rsidRPr="00B138F3" w:rsidRDefault="001005B0" w:rsidP="00B46D58">
      <w:pPr>
        <w:widowControl w:val="0"/>
        <w:spacing w:after="160"/>
        <w:ind w:left="567" w:right="565"/>
        <w:jc w:val="center"/>
        <w:rPr>
          <w:rFonts w:ascii="GHEA Grapalat" w:hAnsi="GHEA Grapalat"/>
          <w:b/>
        </w:rPr>
      </w:pPr>
    </w:p>
    <w:p w14:paraId="5605577D" w14:textId="77777777" w:rsidR="001005B0" w:rsidRPr="00B138F3" w:rsidRDefault="001005B0" w:rsidP="00B46D58">
      <w:pPr>
        <w:widowControl w:val="0"/>
        <w:spacing w:after="160"/>
        <w:ind w:left="567" w:right="565"/>
        <w:jc w:val="center"/>
        <w:rPr>
          <w:rFonts w:ascii="GHEA Grapalat" w:hAnsi="GHEA Grapalat"/>
          <w:b/>
        </w:rPr>
      </w:pPr>
    </w:p>
    <w:p w14:paraId="5605577E" w14:textId="77777777" w:rsidR="001005B0" w:rsidRPr="00B138F3" w:rsidRDefault="001005B0" w:rsidP="00B46D58">
      <w:pPr>
        <w:widowControl w:val="0"/>
        <w:spacing w:after="160"/>
        <w:ind w:left="567" w:right="565"/>
        <w:jc w:val="center"/>
        <w:rPr>
          <w:rFonts w:ascii="GHEA Grapalat" w:hAnsi="GHEA Grapalat"/>
          <w:b/>
        </w:rPr>
      </w:pPr>
    </w:p>
    <w:p w14:paraId="5605577F" w14:textId="77777777" w:rsidR="001005B0" w:rsidRPr="00B138F3" w:rsidRDefault="001005B0" w:rsidP="00B46D58">
      <w:pPr>
        <w:widowControl w:val="0"/>
        <w:spacing w:after="160"/>
        <w:ind w:left="567" w:right="565"/>
        <w:jc w:val="center"/>
        <w:rPr>
          <w:rFonts w:ascii="GHEA Grapalat" w:hAnsi="GHEA Grapalat"/>
          <w:b/>
        </w:rPr>
      </w:pPr>
    </w:p>
    <w:p w14:paraId="56055780" w14:textId="77777777" w:rsidR="001005B0" w:rsidRPr="00B138F3" w:rsidRDefault="001005B0" w:rsidP="00B46D58">
      <w:pPr>
        <w:widowControl w:val="0"/>
        <w:spacing w:after="160"/>
        <w:ind w:left="567" w:right="565"/>
        <w:jc w:val="center"/>
        <w:rPr>
          <w:rFonts w:ascii="GHEA Grapalat" w:hAnsi="GHEA Grapalat"/>
          <w:b/>
        </w:rPr>
      </w:pPr>
    </w:p>
    <w:p w14:paraId="5605578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6055783"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2"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6055785"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4" w14:textId="77777777" w:rsidR="00C3421C" w:rsidRPr="00B138F3" w:rsidRDefault="00C3421C" w:rsidP="00076F2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6055787" w14:textId="77777777" w:rsidTr="00076F2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6" w14:textId="77777777" w:rsidR="00C3421C" w:rsidRPr="00B138F3" w:rsidRDefault="00C3421C" w:rsidP="00076F2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6055789" w14:textId="77777777" w:rsidTr="00076F2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8"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605578B" w14:textId="77777777" w:rsidTr="00076F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A"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605578D" w14:textId="77777777" w:rsidTr="00076F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C"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605578F"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8E"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6055791"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0"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6055793"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2"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055795"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4"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56055797" w14:textId="77777777" w:rsidTr="00076F2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6"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6055799" w14:textId="77777777" w:rsidTr="00076F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8"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605579B" w14:textId="77777777" w:rsidTr="00076F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A"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605579D"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C"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605579F"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9E"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60557A1"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A0"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60557A3"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A2"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60557A5" w14:textId="77777777" w:rsidTr="00076F24">
        <w:trPr>
          <w:trHeight w:val="424"/>
        </w:trPr>
        <w:tc>
          <w:tcPr>
            <w:tcW w:w="10980" w:type="dxa"/>
            <w:gridSpan w:val="2"/>
            <w:tcBorders>
              <w:top w:val="single" w:sz="4" w:space="0" w:color="auto"/>
              <w:left w:val="single" w:sz="4" w:space="0" w:color="auto"/>
              <w:right w:val="single" w:sz="4" w:space="0" w:color="000000"/>
            </w:tcBorders>
            <w:noWrap/>
            <w:vAlign w:val="bottom"/>
          </w:tcPr>
          <w:p w14:paraId="560557A4"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60557A7" w14:textId="77777777" w:rsidTr="00076F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A6" w14:textId="77777777" w:rsidR="00C3421C" w:rsidRPr="00B138F3" w:rsidRDefault="00C3421C" w:rsidP="00076F2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60557A9" w14:textId="77777777" w:rsidTr="00076F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7A8" w14:textId="77777777" w:rsidR="00C3421C" w:rsidRPr="00B138F3" w:rsidRDefault="00C3421C" w:rsidP="00076F2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60557B9" w14:textId="77777777" w:rsidTr="00076F24">
        <w:trPr>
          <w:trHeight w:val="2194"/>
        </w:trPr>
        <w:tc>
          <w:tcPr>
            <w:tcW w:w="5616" w:type="dxa"/>
            <w:tcBorders>
              <w:top w:val="nil"/>
              <w:left w:val="single" w:sz="4" w:space="0" w:color="auto"/>
              <w:bottom w:val="single" w:sz="4" w:space="0" w:color="auto"/>
              <w:right w:val="single" w:sz="4" w:space="0" w:color="auto"/>
            </w:tcBorders>
            <w:noWrap/>
            <w:vAlign w:val="bottom"/>
          </w:tcPr>
          <w:p w14:paraId="560557AA" w14:textId="77777777" w:rsidR="00C3421C" w:rsidRPr="00B138F3" w:rsidRDefault="00C3421C" w:rsidP="00076F2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60557AB" w14:textId="77777777" w:rsidR="00C3421C" w:rsidRPr="00B138F3" w:rsidRDefault="00C3421C" w:rsidP="00076F24">
            <w:pPr>
              <w:widowControl w:val="0"/>
              <w:spacing w:after="160"/>
              <w:rPr>
                <w:rFonts w:ascii="GHEA Grapalat" w:hAnsi="GHEA Grapalat" w:cs="Sylfaen"/>
              </w:rPr>
            </w:pPr>
          </w:p>
          <w:p w14:paraId="560557AC" w14:textId="77777777" w:rsidR="00C3421C" w:rsidRPr="00B138F3" w:rsidRDefault="00C3421C" w:rsidP="00076F24">
            <w:pPr>
              <w:widowControl w:val="0"/>
              <w:spacing w:after="160"/>
              <w:jc w:val="right"/>
              <w:rPr>
                <w:rFonts w:ascii="GHEA Grapalat" w:hAnsi="GHEA Grapalat" w:cs="Tahoma"/>
              </w:rPr>
            </w:pPr>
            <w:r w:rsidRPr="00B138F3">
              <w:rPr>
                <w:rFonts w:ascii="GHEA Grapalat" w:hAnsi="GHEA Grapalat"/>
              </w:rPr>
              <w:t>/____________________/</w:t>
            </w:r>
          </w:p>
          <w:p w14:paraId="560557AD" w14:textId="77777777" w:rsidR="00C3421C" w:rsidRPr="00B138F3" w:rsidRDefault="00C3421C" w:rsidP="00076F24">
            <w:pPr>
              <w:widowControl w:val="0"/>
              <w:spacing w:after="160"/>
              <w:rPr>
                <w:rFonts w:ascii="GHEA Grapalat" w:hAnsi="GHEA Grapalat" w:cs="Sylfaen"/>
              </w:rPr>
            </w:pPr>
          </w:p>
          <w:p w14:paraId="560557AE" w14:textId="77777777" w:rsidR="00C3421C" w:rsidRPr="00B138F3" w:rsidRDefault="00C3421C" w:rsidP="00076F24">
            <w:pPr>
              <w:widowControl w:val="0"/>
              <w:spacing w:after="160"/>
              <w:jc w:val="right"/>
              <w:rPr>
                <w:rFonts w:ascii="GHEA Grapalat" w:hAnsi="GHEA Grapalat" w:cs="Sylfaen"/>
              </w:rPr>
            </w:pPr>
            <w:r w:rsidRPr="00B138F3">
              <w:rPr>
                <w:rFonts w:ascii="GHEA Grapalat" w:hAnsi="GHEA Grapalat"/>
              </w:rPr>
              <w:t>/____________________/</w:t>
            </w:r>
          </w:p>
          <w:p w14:paraId="560557AF" w14:textId="77777777" w:rsidR="00C3421C" w:rsidRPr="00B138F3" w:rsidRDefault="00C3421C" w:rsidP="00076F24">
            <w:pPr>
              <w:widowControl w:val="0"/>
              <w:spacing w:after="160"/>
              <w:rPr>
                <w:rFonts w:ascii="GHEA Grapalat" w:hAnsi="GHEA Grapalat" w:cs="Sylfaen"/>
              </w:rPr>
            </w:pPr>
          </w:p>
          <w:p w14:paraId="560557B0" w14:textId="77777777" w:rsidR="00C3421C" w:rsidRPr="00B138F3" w:rsidRDefault="00C3421C" w:rsidP="00076F2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60557B1" w14:textId="77777777" w:rsidR="00C3421C" w:rsidRPr="00B138F3" w:rsidRDefault="00C3421C" w:rsidP="00076F2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0557B2" w14:textId="77777777" w:rsidR="00C3421C" w:rsidRPr="00B138F3" w:rsidRDefault="00C3421C" w:rsidP="00076F2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60557B3" w14:textId="77777777" w:rsidR="00C3421C" w:rsidRPr="00B138F3" w:rsidRDefault="00C3421C" w:rsidP="00076F24">
            <w:pPr>
              <w:widowControl w:val="0"/>
              <w:spacing w:after="160"/>
              <w:rPr>
                <w:rFonts w:ascii="GHEA Grapalat" w:hAnsi="GHEA Grapalat" w:cs="Sylfaen"/>
              </w:rPr>
            </w:pPr>
          </w:p>
          <w:p w14:paraId="560557B4" w14:textId="77777777" w:rsidR="00C3421C" w:rsidRPr="00B138F3" w:rsidRDefault="00C3421C" w:rsidP="00076F24">
            <w:pPr>
              <w:widowControl w:val="0"/>
              <w:spacing w:after="160"/>
              <w:jc w:val="right"/>
              <w:rPr>
                <w:rFonts w:ascii="GHEA Grapalat" w:hAnsi="GHEA Grapalat" w:cs="Sylfaen"/>
              </w:rPr>
            </w:pPr>
            <w:r w:rsidRPr="00B138F3">
              <w:rPr>
                <w:rFonts w:ascii="GHEA Grapalat" w:hAnsi="GHEA Grapalat"/>
              </w:rPr>
              <w:t>/____________________/</w:t>
            </w:r>
          </w:p>
          <w:p w14:paraId="560557B5" w14:textId="77777777" w:rsidR="00C3421C" w:rsidRPr="00B138F3" w:rsidRDefault="00C3421C" w:rsidP="00076F24">
            <w:pPr>
              <w:widowControl w:val="0"/>
              <w:spacing w:after="160"/>
              <w:jc w:val="right"/>
              <w:rPr>
                <w:rFonts w:ascii="GHEA Grapalat" w:hAnsi="GHEA Grapalat" w:cs="Tahoma"/>
              </w:rPr>
            </w:pPr>
          </w:p>
          <w:p w14:paraId="560557B6" w14:textId="77777777" w:rsidR="00C3421C" w:rsidRPr="00B138F3" w:rsidRDefault="00C3421C" w:rsidP="00076F24">
            <w:pPr>
              <w:widowControl w:val="0"/>
              <w:spacing w:after="160"/>
              <w:jc w:val="right"/>
              <w:rPr>
                <w:rFonts w:ascii="GHEA Grapalat" w:hAnsi="GHEA Grapalat" w:cs="Sylfaen"/>
              </w:rPr>
            </w:pPr>
            <w:r w:rsidRPr="00B138F3">
              <w:rPr>
                <w:rFonts w:ascii="GHEA Grapalat" w:hAnsi="GHEA Grapalat"/>
              </w:rPr>
              <w:t>/____________________/</w:t>
            </w:r>
          </w:p>
          <w:p w14:paraId="560557B7" w14:textId="77777777" w:rsidR="00C3421C" w:rsidRPr="00B138F3" w:rsidRDefault="00C3421C" w:rsidP="00076F24">
            <w:pPr>
              <w:widowControl w:val="0"/>
              <w:spacing w:after="160"/>
              <w:rPr>
                <w:rFonts w:ascii="GHEA Grapalat" w:hAnsi="GHEA Grapalat" w:cs="Sylfaen"/>
              </w:rPr>
            </w:pPr>
          </w:p>
          <w:p w14:paraId="560557B8" w14:textId="77777777" w:rsidR="00C3421C" w:rsidRPr="00B138F3" w:rsidRDefault="00C3421C" w:rsidP="00076F2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560557C5" w14:textId="77777777" w:rsidTr="00076F24">
        <w:trPr>
          <w:trHeight w:val="2194"/>
        </w:trPr>
        <w:tc>
          <w:tcPr>
            <w:tcW w:w="5616" w:type="dxa"/>
            <w:tcBorders>
              <w:top w:val="single" w:sz="4" w:space="0" w:color="auto"/>
              <w:left w:val="single" w:sz="4" w:space="0" w:color="auto"/>
              <w:right w:val="single" w:sz="4" w:space="0" w:color="auto"/>
            </w:tcBorders>
            <w:noWrap/>
            <w:vAlign w:val="bottom"/>
          </w:tcPr>
          <w:p w14:paraId="560557BA" w14:textId="77777777" w:rsidR="00C3421C" w:rsidRPr="00B138F3" w:rsidRDefault="00C3421C" w:rsidP="00076F2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60557BB" w14:textId="77777777" w:rsidR="00C3421C" w:rsidRPr="00B138F3" w:rsidRDefault="00C3421C" w:rsidP="00076F24">
            <w:pPr>
              <w:widowControl w:val="0"/>
              <w:spacing w:after="160"/>
              <w:rPr>
                <w:rFonts w:ascii="GHEA Grapalat" w:hAnsi="GHEA Grapalat"/>
              </w:rPr>
            </w:pPr>
          </w:p>
          <w:p w14:paraId="560557BC" w14:textId="77777777" w:rsidR="00C3421C" w:rsidRPr="00B138F3" w:rsidRDefault="00C3421C" w:rsidP="00076F24">
            <w:pPr>
              <w:widowControl w:val="0"/>
              <w:jc w:val="right"/>
              <w:rPr>
                <w:rFonts w:ascii="GHEA Grapalat" w:hAnsi="GHEA Grapalat" w:cs="Tahoma"/>
              </w:rPr>
            </w:pPr>
            <w:r w:rsidRPr="00B138F3">
              <w:rPr>
                <w:rFonts w:ascii="GHEA Grapalat" w:hAnsi="GHEA Grapalat"/>
              </w:rPr>
              <w:t>/____________________/</w:t>
            </w:r>
          </w:p>
          <w:p w14:paraId="560557BD" w14:textId="77777777" w:rsidR="00C3421C" w:rsidRPr="00B138F3" w:rsidRDefault="00C3421C" w:rsidP="00076F2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60557BE" w14:textId="77777777" w:rsidR="00C3421C" w:rsidRPr="00B138F3" w:rsidRDefault="00C3421C" w:rsidP="00076F24">
            <w:pPr>
              <w:widowControl w:val="0"/>
              <w:spacing w:after="160"/>
              <w:rPr>
                <w:rFonts w:ascii="GHEA Grapalat" w:hAnsi="GHEA Grapalat" w:cs="Tahoma"/>
              </w:rPr>
            </w:pPr>
          </w:p>
          <w:p w14:paraId="560557BF" w14:textId="77777777" w:rsidR="00C3421C" w:rsidRPr="00B138F3" w:rsidRDefault="00C3421C" w:rsidP="00076F2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60557C0" w14:textId="77777777" w:rsidR="00C3421C" w:rsidRPr="00B138F3" w:rsidRDefault="00C3421C" w:rsidP="00076F2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60557C1" w14:textId="77777777" w:rsidR="00C3421C" w:rsidRPr="00B138F3" w:rsidRDefault="00C3421C" w:rsidP="00076F24">
            <w:pPr>
              <w:widowControl w:val="0"/>
              <w:spacing w:after="160"/>
              <w:rPr>
                <w:rFonts w:ascii="GHEA Grapalat" w:hAnsi="GHEA Grapalat" w:cs="Tahoma"/>
              </w:rPr>
            </w:pPr>
          </w:p>
          <w:p w14:paraId="560557C2" w14:textId="77777777" w:rsidR="00C3421C" w:rsidRPr="00B138F3" w:rsidRDefault="00C3421C" w:rsidP="00076F24">
            <w:pPr>
              <w:widowControl w:val="0"/>
              <w:jc w:val="right"/>
              <w:rPr>
                <w:rFonts w:ascii="GHEA Grapalat" w:hAnsi="GHEA Grapalat" w:cs="Tahoma"/>
              </w:rPr>
            </w:pPr>
            <w:r w:rsidRPr="00B138F3">
              <w:rPr>
                <w:rFonts w:ascii="GHEA Grapalat" w:hAnsi="GHEA Grapalat"/>
              </w:rPr>
              <w:t>/____________________/</w:t>
            </w:r>
          </w:p>
          <w:p w14:paraId="560557C3" w14:textId="77777777" w:rsidR="00C3421C" w:rsidRPr="00B138F3" w:rsidRDefault="00C3421C" w:rsidP="00076F2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60557C4" w14:textId="77777777" w:rsidR="00C3421C" w:rsidRPr="00B138F3" w:rsidRDefault="00C3421C" w:rsidP="00076F24">
            <w:pPr>
              <w:widowControl w:val="0"/>
              <w:spacing w:after="160"/>
              <w:rPr>
                <w:rFonts w:ascii="GHEA Grapalat" w:hAnsi="GHEA Grapalat" w:cs="Arial"/>
              </w:rPr>
            </w:pPr>
          </w:p>
        </w:tc>
      </w:tr>
      <w:tr w:rsidR="00B138F3" w:rsidRPr="00B138F3" w14:paraId="560557CC" w14:textId="77777777" w:rsidTr="00076F24">
        <w:trPr>
          <w:trHeight w:val="2194"/>
        </w:trPr>
        <w:tc>
          <w:tcPr>
            <w:tcW w:w="5616" w:type="dxa"/>
            <w:tcBorders>
              <w:top w:val="nil"/>
              <w:left w:val="single" w:sz="4" w:space="0" w:color="auto"/>
              <w:bottom w:val="single" w:sz="4" w:space="0" w:color="auto"/>
              <w:right w:val="single" w:sz="4" w:space="0" w:color="auto"/>
            </w:tcBorders>
            <w:noWrap/>
            <w:vAlign w:val="bottom"/>
          </w:tcPr>
          <w:p w14:paraId="560557C6" w14:textId="77777777" w:rsidR="00C3421C" w:rsidRPr="00B138F3" w:rsidRDefault="00C3421C" w:rsidP="00076F2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60557C7" w14:textId="77777777" w:rsidR="00C3421C" w:rsidRPr="00B138F3" w:rsidRDefault="00C3421C" w:rsidP="00076F24">
            <w:pPr>
              <w:widowControl w:val="0"/>
              <w:spacing w:after="160"/>
              <w:rPr>
                <w:rFonts w:ascii="GHEA Grapalat" w:hAnsi="GHEA Grapalat" w:cs="Sylfaen"/>
              </w:rPr>
            </w:pPr>
          </w:p>
          <w:p w14:paraId="560557C8" w14:textId="77777777" w:rsidR="00C3421C" w:rsidRPr="00B138F3" w:rsidRDefault="00C3421C" w:rsidP="00076F2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60557C9" w14:textId="77777777" w:rsidR="00C3421C" w:rsidRPr="00B138F3" w:rsidRDefault="00C3421C" w:rsidP="00076F2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60557CA" w14:textId="77777777" w:rsidR="00C3421C" w:rsidRPr="00B138F3" w:rsidRDefault="00C3421C" w:rsidP="00076F24">
            <w:pPr>
              <w:widowControl w:val="0"/>
              <w:spacing w:after="160"/>
              <w:rPr>
                <w:rFonts w:ascii="GHEA Grapalat" w:hAnsi="GHEA Grapalat"/>
              </w:rPr>
            </w:pPr>
          </w:p>
          <w:p w14:paraId="560557CB" w14:textId="77777777" w:rsidR="00C3421C" w:rsidRPr="00B138F3" w:rsidRDefault="00C3421C" w:rsidP="00076F2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60557CD" w14:textId="77777777" w:rsidR="00C3421C" w:rsidRPr="00B138F3" w:rsidRDefault="00C3421C" w:rsidP="00C3421C">
      <w:pPr>
        <w:widowControl w:val="0"/>
        <w:spacing w:after="160"/>
        <w:jc w:val="center"/>
        <w:rPr>
          <w:rFonts w:ascii="GHEA Grapalat" w:hAnsi="GHEA Grapalat" w:cs="Sylfaen"/>
        </w:rPr>
      </w:pPr>
    </w:p>
    <w:p w14:paraId="560557C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60557CF"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60557D0"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60557DB" w14:textId="77777777" w:rsidTr="00076F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D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0557D2"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0557D3"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60557D4"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60557D5"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60557D6"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60557D7"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60557D8"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60557D9"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0557DA"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0557E1" w14:textId="77777777" w:rsidTr="00076F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DC"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0557DD"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60557DE"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60557DF"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0557E0" w14:textId="77777777" w:rsidR="00C3421C" w:rsidRPr="00B138F3" w:rsidRDefault="00C3421C" w:rsidP="00076F2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0557E7"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E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0557E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60557E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7E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7E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60557ED"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E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60557E9" w14:textId="77777777" w:rsidR="00C3421C" w:rsidRPr="00B138F3" w:rsidRDefault="00C3421C" w:rsidP="00076F2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60557E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7E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7E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60557F4"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E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60557EF" w14:textId="77777777" w:rsidR="00C3421C" w:rsidRPr="00B138F3" w:rsidRDefault="00C3421C" w:rsidP="00076F2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60557F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7F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7F2" w14:textId="77777777" w:rsidR="00C3421C" w:rsidRPr="00B138F3" w:rsidRDefault="00C3421C" w:rsidP="00076F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0557F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0557FB"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F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0557F6" w14:textId="77777777" w:rsidR="00C3421C" w:rsidRPr="00B138F3" w:rsidRDefault="00C3421C" w:rsidP="00076F2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0557F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7F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7F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0557F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80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7F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60557F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0557F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7F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605580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808"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0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05580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605580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0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0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05580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80F"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0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605580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05580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0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0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05580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81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1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605581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5581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1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1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05581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605581D"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1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605581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05581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1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1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05581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824"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1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605581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605582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2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2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05582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605582B"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2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605582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05582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2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2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05582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83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2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605582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05582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2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83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838"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3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605583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605583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3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3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05583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83F"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3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05583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05583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3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3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05583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605584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4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05584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605584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4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4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05584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605584C"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4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605584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605584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4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84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852"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4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605584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605584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5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605585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859"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5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605585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605585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5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5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05585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605586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5A" w14:textId="77777777" w:rsidR="00C3421C" w:rsidRPr="00B138F3" w:rsidDel="0010680B"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05585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05585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5D" w14:textId="77777777" w:rsidR="00C3421C" w:rsidRPr="00B138F3" w:rsidRDefault="00C3421C" w:rsidP="00076F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05585E" w14:textId="77777777" w:rsidR="00C3421C" w:rsidRPr="00B138F3" w:rsidRDefault="00C3421C" w:rsidP="00076F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605585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605586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6055869"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6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605586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05586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6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6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05586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05586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605587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6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05586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05586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6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6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605586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605587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605587A"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7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605587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605587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7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87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6055877" w14:textId="77777777" w:rsidR="00C3421C" w:rsidRPr="00B138F3" w:rsidRDefault="00C3421C" w:rsidP="00076F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05587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605587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605588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7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605587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05587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7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87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05588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6055889"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8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605588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05588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8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88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605588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605588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6055890"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8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605588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05588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8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8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05588F" w14:textId="77777777" w:rsidR="00C3421C" w:rsidRPr="00B138F3" w:rsidRDefault="00C3421C" w:rsidP="00076F24">
            <w:pPr>
              <w:widowControl w:val="0"/>
              <w:spacing w:after="120"/>
              <w:jc w:val="center"/>
              <w:rPr>
                <w:rFonts w:ascii="GHEA Grapalat" w:hAnsi="GHEA Grapalat"/>
                <w:sz w:val="18"/>
                <w:szCs w:val="18"/>
              </w:rPr>
            </w:pPr>
          </w:p>
        </w:tc>
      </w:tr>
      <w:tr w:rsidR="00B138F3" w:rsidRPr="00B138F3" w14:paraId="56055897"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9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05589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05589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94"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95"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055896" w14:textId="77777777" w:rsidR="00C3421C" w:rsidRPr="00B138F3" w:rsidRDefault="00C3421C" w:rsidP="00076F24">
            <w:pPr>
              <w:widowControl w:val="0"/>
              <w:spacing w:after="120"/>
              <w:jc w:val="center"/>
              <w:rPr>
                <w:rFonts w:ascii="GHEA Grapalat" w:hAnsi="GHEA Grapalat"/>
                <w:sz w:val="18"/>
                <w:szCs w:val="18"/>
              </w:rPr>
            </w:pPr>
          </w:p>
        </w:tc>
      </w:tr>
      <w:tr w:rsidR="00B138F3" w:rsidRPr="00B138F3" w14:paraId="5605589E"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9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605589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605589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9B"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89C"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605589D" w14:textId="77777777" w:rsidR="00C3421C" w:rsidRPr="00B138F3" w:rsidRDefault="00C3421C" w:rsidP="00076F24">
            <w:pPr>
              <w:widowControl w:val="0"/>
              <w:spacing w:after="120"/>
              <w:jc w:val="center"/>
              <w:rPr>
                <w:rFonts w:ascii="GHEA Grapalat" w:hAnsi="GHEA Grapalat"/>
                <w:sz w:val="18"/>
                <w:szCs w:val="18"/>
              </w:rPr>
            </w:pPr>
          </w:p>
        </w:tc>
      </w:tr>
      <w:tr w:rsidR="00B138F3" w:rsidRPr="00B138F3" w14:paraId="560558A5"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9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0558A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0558A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A2"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A3"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8A4" w14:textId="77777777" w:rsidR="00C3421C" w:rsidRPr="00B138F3" w:rsidRDefault="00C3421C" w:rsidP="00076F24">
            <w:pPr>
              <w:widowControl w:val="0"/>
              <w:spacing w:after="120"/>
              <w:jc w:val="center"/>
              <w:rPr>
                <w:rFonts w:ascii="GHEA Grapalat" w:hAnsi="GHEA Grapalat"/>
                <w:sz w:val="18"/>
                <w:szCs w:val="18"/>
              </w:rPr>
            </w:pPr>
          </w:p>
        </w:tc>
      </w:tr>
      <w:tr w:rsidR="00B138F3" w:rsidRPr="00B138F3" w14:paraId="560558AC"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A6"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0558A7"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0558A8"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A9"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AA"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8AB" w14:textId="77777777" w:rsidR="00C3421C" w:rsidRPr="00B138F3" w:rsidRDefault="00C3421C" w:rsidP="00076F24">
            <w:pPr>
              <w:widowControl w:val="0"/>
              <w:spacing w:after="120"/>
              <w:jc w:val="center"/>
              <w:rPr>
                <w:rFonts w:ascii="GHEA Grapalat" w:hAnsi="GHEA Grapalat"/>
                <w:sz w:val="18"/>
                <w:szCs w:val="18"/>
              </w:rPr>
            </w:pPr>
          </w:p>
        </w:tc>
      </w:tr>
      <w:tr w:rsidR="00FF3DE9" w:rsidRPr="00B138F3" w14:paraId="560558B3"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8AD"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60558AE"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0558AF"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8B0"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8B1" w14:textId="77777777" w:rsidR="00C3421C" w:rsidRPr="00B138F3" w:rsidRDefault="00C3421C"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8B2" w14:textId="77777777" w:rsidR="00C3421C" w:rsidRPr="00B138F3" w:rsidRDefault="00C3421C" w:rsidP="00076F24">
            <w:pPr>
              <w:widowControl w:val="0"/>
              <w:spacing w:after="120"/>
              <w:jc w:val="center"/>
              <w:rPr>
                <w:rFonts w:ascii="GHEA Grapalat" w:hAnsi="GHEA Grapalat"/>
                <w:sz w:val="18"/>
                <w:szCs w:val="18"/>
              </w:rPr>
            </w:pPr>
          </w:p>
        </w:tc>
      </w:tr>
    </w:tbl>
    <w:p w14:paraId="560558B4" w14:textId="77777777" w:rsidR="001005B0" w:rsidRPr="00B138F3" w:rsidRDefault="001005B0" w:rsidP="00B46D58">
      <w:pPr>
        <w:widowControl w:val="0"/>
        <w:spacing w:after="160"/>
        <w:ind w:left="567" w:right="565"/>
        <w:jc w:val="center"/>
        <w:rPr>
          <w:rFonts w:ascii="GHEA Grapalat" w:hAnsi="GHEA Grapalat"/>
          <w:b/>
        </w:rPr>
      </w:pPr>
    </w:p>
    <w:p w14:paraId="560558B5" w14:textId="77777777" w:rsidR="001005B0" w:rsidRPr="00B138F3" w:rsidRDefault="001005B0" w:rsidP="00B46D58">
      <w:pPr>
        <w:widowControl w:val="0"/>
        <w:spacing w:after="160"/>
        <w:ind w:left="567" w:right="565"/>
        <w:jc w:val="center"/>
        <w:rPr>
          <w:rFonts w:ascii="GHEA Grapalat" w:hAnsi="GHEA Grapalat"/>
          <w:b/>
        </w:rPr>
      </w:pPr>
    </w:p>
    <w:p w14:paraId="560558B6" w14:textId="77777777" w:rsidR="001005B0" w:rsidRPr="00B138F3" w:rsidRDefault="001005B0" w:rsidP="00B46D58">
      <w:pPr>
        <w:widowControl w:val="0"/>
        <w:spacing w:after="160"/>
        <w:ind w:left="567" w:right="565"/>
        <w:jc w:val="center"/>
        <w:rPr>
          <w:rFonts w:ascii="GHEA Grapalat" w:hAnsi="GHEA Grapalat"/>
          <w:b/>
        </w:rPr>
      </w:pPr>
    </w:p>
    <w:p w14:paraId="560558B7" w14:textId="77777777" w:rsidR="001005B0" w:rsidRPr="00B138F3" w:rsidRDefault="001005B0" w:rsidP="00B46D58">
      <w:pPr>
        <w:widowControl w:val="0"/>
        <w:spacing w:after="160"/>
        <w:ind w:left="567" w:right="565"/>
        <w:jc w:val="center"/>
        <w:rPr>
          <w:rFonts w:ascii="GHEA Grapalat" w:hAnsi="GHEA Grapalat"/>
          <w:b/>
        </w:rPr>
      </w:pPr>
    </w:p>
    <w:p w14:paraId="560558B8" w14:textId="77777777" w:rsidR="001005B0" w:rsidRPr="00B138F3" w:rsidRDefault="001005B0" w:rsidP="00B46D58">
      <w:pPr>
        <w:widowControl w:val="0"/>
        <w:spacing w:after="160"/>
        <w:ind w:left="567" w:right="565"/>
        <w:jc w:val="center"/>
        <w:rPr>
          <w:rFonts w:ascii="GHEA Grapalat" w:hAnsi="GHEA Grapalat"/>
          <w:b/>
        </w:rPr>
      </w:pPr>
    </w:p>
    <w:p w14:paraId="560558B9" w14:textId="77777777" w:rsidR="001005B0" w:rsidRPr="00B138F3" w:rsidRDefault="001005B0" w:rsidP="00B46D58">
      <w:pPr>
        <w:widowControl w:val="0"/>
        <w:spacing w:after="160"/>
        <w:ind w:left="567" w:right="565"/>
        <w:jc w:val="center"/>
        <w:rPr>
          <w:rFonts w:ascii="GHEA Grapalat" w:hAnsi="GHEA Grapalat"/>
          <w:b/>
        </w:rPr>
      </w:pPr>
    </w:p>
    <w:p w14:paraId="560558BA" w14:textId="77777777" w:rsidR="001005B0" w:rsidRPr="00B138F3" w:rsidRDefault="001005B0" w:rsidP="00B46D58">
      <w:pPr>
        <w:widowControl w:val="0"/>
        <w:spacing w:after="160"/>
        <w:ind w:left="567" w:right="565"/>
        <w:jc w:val="center"/>
        <w:rPr>
          <w:rFonts w:ascii="GHEA Grapalat" w:hAnsi="GHEA Grapalat"/>
          <w:b/>
        </w:rPr>
      </w:pPr>
    </w:p>
    <w:p w14:paraId="560558BB" w14:textId="77777777" w:rsidR="001005B0" w:rsidRPr="00B138F3" w:rsidRDefault="001005B0" w:rsidP="00B46D58">
      <w:pPr>
        <w:widowControl w:val="0"/>
        <w:spacing w:after="160"/>
        <w:ind w:left="567" w:right="565"/>
        <w:jc w:val="center"/>
        <w:rPr>
          <w:rFonts w:ascii="GHEA Grapalat" w:hAnsi="GHEA Grapalat"/>
          <w:b/>
        </w:rPr>
      </w:pPr>
    </w:p>
    <w:p w14:paraId="560558BC" w14:textId="77777777" w:rsidR="001005B0" w:rsidRPr="00B138F3" w:rsidRDefault="001005B0" w:rsidP="00B46D58">
      <w:pPr>
        <w:widowControl w:val="0"/>
        <w:spacing w:after="160"/>
        <w:ind w:left="567" w:right="565"/>
        <w:jc w:val="center"/>
        <w:rPr>
          <w:rFonts w:ascii="GHEA Grapalat" w:hAnsi="GHEA Grapalat"/>
          <w:b/>
        </w:rPr>
      </w:pPr>
    </w:p>
    <w:p w14:paraId="560558BD" w14:textId="77777777" w:rsidR="001005B0" w:rsidRPr="00B138F3" w:rsidRDefault="001005B0" w:rsidP="00B46D58">
      <w:pPr>
        <w:widowControl w:val="0"/>
        <w:spacing w:after="160"/>
        <w:ind w:left="567" w:right="565"/>
        <w:jc w:val="center"/>
        <w:rPr>
          <w:rFonts w:ascii="GHEA Grapalat" w:hAnsi="GHEA Grapalat"/>
          <w:b/>
        </w:rPr>
      </w:pPr>
    </w:p>
    <w:p w14:paraId="560558BE" w14:textId="77777777" w:rsidR="001005B0" w:rsidRPr="00B138F3" w:rsidRDefault="001005B0" w:rsidP="00B46D58">
      <w:pPr>
        <w:widowControl w:val="0"/>
        <w:spacing w:after="160"/>
        <w:ind w:left="567" w:right="565"/>
        <w:jc w:val="center"/>
        <w:rPr>
          <w:rFonts w:ascii="GHEA Grapalat" w:hAnsi="GHEA Grapalat"/>
          <w:b/>
        </w:rPr>
      </w:pPr>
    </w:p>
    <w:p w14:paraId="560558BF" w14:textId="77777777" w:rsidR="001005B0" w:rsidRPr="00B138F3" w:rsidRDefault="001005B0" w:rsidP="00B46D58">
      <w:pPr>
        <w:widowControl w:val="0"/>
        <w:spacing w:after="160"/>
        <w:ind w:left="567" w:right="565"/>
        <w:jc w:val="center"/>
        <w:rPr>
          <w:rFonts w:ascii="GHEA Grapalat" w:hAnsi="GHEA Grapalat"/>
          <w:b/>
        </w:rPr>
      </w:pPr>
    </w:p>
    <w:p w14:paraId="560558C0" w14:textId="77777777" w:rsidR="001005B0" w:rsidRPr="00B138F3" w:rsidRDefault="001005B0" w:rsidP="00B46D58">
      <w:pPr>
        <w:widowControl w:val="0"/>
        <w:spacing w:after="160"/>
        <w:ind w:left="567" w:right="565"/>
        <w:jc w:val="center"/>
        <w:rPr>
          <w:rFonts w:ascii="GHEA Grapalat" w:hAnsi="GHEA Grapalat"/>
          <w:b/>
        </w:rPr>
      </w:pPr>
    </w:p>
    <w:p w14:paraId="560558C1" w14:textId="77777777" w:rsidR="001005B0" w:rsidRPr="00B138F3" w:rsidRDefault="001005B0" w:rsidP="00B46D58">
      <w:pPr>
        <w:widowControl w:val="0"/>
        <w:spacing w:after="160"/>
        <w:ind w:left="567" w:right="565"/>
        <w:jc w:val="center"/>
        <w:rPr>
          <w:rFonts w:ascii="GHEA Grapalat" w:hAnsi="GHEA Grapalat"/>
          <w:b/>
        </w:rPr>
      </w:pPr>
    </w:p>
    <w:p w14:paraId="560558C2" w14:textId="77777777" w:rsidR="001005B0" w:rsidRPr="00B138F3" w:rsidRDefault="001005B0" w:rsidP="00B46D58">
      <w:pPr>
        <w:widowControl w:val="0"/>
        <w:spacing w:after="160"/>
        <w:ind w:left="567" w:right="565"/>
        <w:jc w:val="center"/>
        <w:rPr>
          <w:rFonts w:ascii="GHEA Grapalat" w:hAnsi="GHEA Grapalat"/>
          <w:b/>
        </w:rPr>
      </w:pPr>
    </w:p>
    <w:p w14:paraId="560558C3" w14:textId="77777777" w:rsidR="001005B0" w:rsidRPr="00B138F3" w:rsidRDefault="001005B0" w:rsidP="00B46D58">
      <w:pPr>
        <w:widowControl w:val="0"/>
        <w:spacing w:after="160"/>
        <w:ind w:left="567" w:right="565"/>
        <w:jc w:val="center"/>
        <w:rPr>
          <w:rFonts w:ascii="GHEA Grapalat" w:hAnsi="GHEA Grapalat"/>
          <w:b/>
        </w:rPr>
      </w:pPr>
    </w:p>
    <w:p w14:paraId="560558C4" w14:textId="77777777" w:rsidR="001005B0" w:rsidRPr="00B138F3" w:rsidRDefault="001005B0" w:rsidP="00B46D58">
      <w:pPr>
        <w:widowControl w:val="0"/>
        <w:spacing w:after="160"/>
        <w:ind w:left="567" w:right="565"/>
        <w:jc w:val="center"/>
        <w:rPr>
          <w:rFonts w:ascii="GHEA Grapalat" w:hAnsi="GHEA Grapalat"/>
          <w:b/>
        </w:rPr>
      </w:pPr>
    </w:p>
    <w:p w14:paraId="560558C5"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560558C6" w14:textId="1B843D65"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76F24">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4C08E2">
        <w:rPr>
          <w:rFonts w:ascii="GHEA Grapalat" w:hAnsi="GHEA Grapalat"/>
          <w:b/>
          <w:sz w:val="24"/>
          <w:szCs w:val="24"/>
        </w:rPr>
        <w:t>ԳՀ-ԱՊՁԲ-13ԵԴ-20/02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6"/>
        <w:t>*</w:t>
      </w:r>
    </w:p>
    <w:p w14:paraId="560558C7" w14:textId="77777777" w:rsidR="001005B0" w:rsidRPr="00B138F3" w:rsidRDefault="001005B0" w:rsidP="00B46D58">
      <w:pPr>
        <w:widowControl w:val="0"/>
        <w:spacing w:after="160"/>
        <w:ind w:left="567" w:right="565"/>
        <w:jc w:val="center"/>
        <w:rPr>
          <w:rFonts w:ascii="GHEA Grapalat" w:hAnsi="GHEA Grapalat"/>
          <w:b/>
        </w:rPr>
      </w:pPr>
    </w:p>
    <w:p w14:paraId="560558C8"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0558C9"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60558CA" w14:textId="77777777" w:rsidR="001005B0" w:rsidRPr="00B138F3" w:rsidRDefault="001005B0" w:rsidP="00B46D58">
      <w:pPr>
        <w:widowControl w:val="0"/>
        <w:spacing w:after="160"/>
        <w:ind w:left="567" w:right="565"/>
        <w:jc w:val="center"/>
        <w:rPr>
          <w:rFonts w:ascii="GHEA Grapalat" w:hAnsi="GHEA Grapalat"/>
          <w:b/>
        </w:rPr>
      </w:pPr>
    </w:p>
    <w:p w14:paraId="560558CB"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60558C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560558C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560558CE"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60558CF"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560558D0"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60558D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60558D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60558D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60558D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60558D5"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60558D6"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60558D7"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60558D8"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560558D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60558DA"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0558DB"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60558DD" w14:textId="77777777"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14:paraId="560558DE" w14:textId="77777777"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14:paraId="560558DF" w14:textId="77777777"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14:paraId="560558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0558E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60558E2"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E3"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60558E4"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60558E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60558E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E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60558E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560558E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E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14:paraId="560558E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E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0558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60558E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60558F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560558F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0558F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60558F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0558F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F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60558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8F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8F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0558F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60558F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60558F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60558F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0558FE" w14:textId="77777777"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14:paraId="560558FF" w14:textId="77777777"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56055900" w14:textId="77777777" w:rsidR="001005B0" w:rsidRPr="00B138F3" w:rsidRDefault="001005B0" w:rsidP="005B3A59">
      <w:pPr>
        <w:widowControl w:val="0"/>
        <w:spacing w:after="160"/>
        <w:ind w:left="567" w:right="565"/>
        <w:jc w:val="both"/>
        <w:rPr>
          <w:rFonts w:ascii="GHEA Grapalat" w:hAnsi="GHEA Grapalat"/>
        </w:rPr>
      </w:pPr>
    </w:p>
    <w:p w14:paraId="56055901" w14:textId="77777777" w:rsidR="001005B0" w:rsidRPr="00B138F3" w:rsidRDefault="001005B0" w:rsidP="00B46D58">
      <w:pPr>
        <w:widowControl w:val="0"/>
        <w:spacing w:after="160"/>
        <w:ind w:left="567" w:right="565"/>
        <w:jc w:val="center"/>
        <w:rPr>
          <w:rFonts w:ascii="GHEA Grapalat" w:hAnsi="GHEA Grapalat"/>
          <w:b/>
        </w:rPr>
      </w:pPr>
    </w:p>
    <w:p w14:paraId="56055902" w14:textId="77777777" w:rsidR="001005B0" w:rsidRPr="00B138F3" w:rsidRDefault="001005B0" w:rsidP="00B46D58">
      <w:pPr>
        <w:widowControl w:val="0"/>
        <w:spacing w:after="160"/>
        <w:ind w:left="567" w:right="565"/>
        <w:jc w:val="center"/>
        <w:rPr>
          <w:rFonts w:ascii="GHEA Grapalat" w:hAnsi="GHEA Grapalat"/>
          <w:b/>
        </w:rPr>
      </w:pPr>
    </w:p>
    <w:p w14:paraId="56055903" w14:textId="77777777" w:rsidR="001005B0" w:rsidRPr="00B138F3" w:rsidRDefault="001005B0" w:rsidP="00B46D58">
      <w:pPr>
        <w:widowControl w:val="0"/>
        <w:spacing w:after="160"/>
        <w:ind w:left="567" w:right="565"/>
        <w:jc w:val="center"/>
        <w:rPr>
          <w:rFonts w:ascii="GHEA Grapalat" w:hAnsi="GHEA Grapalat"/>
          <w:b/>
        </w:rPr>
      </w:pPr>
    </w:p>
    <w:p w14:paraId="56055904" w14:textId="77777777" w:rsidR="001005B0" w:rsidRPr="00B138F3" w:rsidRDefault="001005B0" w:rsidP="00B46D58">
      <w:pPr>
        <w:widowControl w:val="0"/>
        <w:spacing w:after="160"/>
        <w:ind w:left="567" w:right="565"/>
        <w:jc w:val="center"/>
        <w:rPr>
          <w:rFonts w:ascii="GHEA Grapalat" w:hAnsi="GHEA Grapalat"/>
          <w:b/>
        </w:rPr>
      </w:pPr>
    </w:p>
    <w:p w14:paraId="56055905"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56055906" w14:textId="56BC702D"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76F24">
        <w:rPr>
          <w:rFonts w:ascii="GHEA Grapalat" w:hAnsi="GHEA Grapalat"/>
          <w:i/>
        </w:rPr>
        <w:t>запрос котировок</w:t>
      </w:r>
      <w:r w:rsidRPr="00B138F3">
        <w:rPr>
          <w:rFonts w:ascii="GHEA Grapalat" w:hAnsi="GHEA Grapalat"/>
          <w:i/>
        </w:rPr>
        <w:br/>
        <w:t>под кодом "</w:t>
      </w:r>
      <w:r w:rsidR="004C08E2">
        <w:rPr>
          <w:rFonts w:ascii="GHEA Grapalat" w:hAnsi="GHEA Grapalat"/>
          <w:i/>
        </w:rPr>
        <w:t>ԳՀ-ԱՊՁԲ-13ԵԴ-20/02</w:t>
      </w:r>
      <w:r w:rsidRPr="00B138F3">
        <w:rPr>
          <w:rFonts w:ascii="GHEA Grapalat" w:hAnsi="GHEA Grapalat"/>
          <w:i/>
        </w:rPr>
        <w:t>"</w:t>
      </w:r>
      <w:r w:rsidRPr="00B138F3">
        <w:rPr>
          <w:rStyle w:val="FootnoteReference"/>
          <w:rFonts w:ascii="GHEA Grapalat" w:hAnsi="GHEA Grapalat"/>
          <w:i/>
        </w:rPr>
        <w:footnoteReference w:customMarkFollows="1" w:id="17"/>
        <w:t>*</w:t>
      </w:r>
    </w:p>
    <w:p w14:paraId="56055907" w14:textId="77777777" w:rsidR="00AF4211" w:rsidRPr="00B138F3" w:rsidRDefault="00AF4211" w:rsidP="000A214C">
      <w:pPr>
        <w:widowControl w:val="0"/>
        <w:spacing w:after="160"/>
        <w:jc w:val="center"/>
        <w:rPr>
          <w:rFonts w:ascii="GHEA Grapalat" w:hAnsi="GHEA Grapalat"/>
          <w:b/>
        </w:rPr>
      </w:pPr>
    </w:p>
    <w:p w14:paraId="5605590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605590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605590C" w14:textId="77777777" w:rsidTr="00076F24">
        <w:tc>
          <w:tcPr>
            <w:tcW w:w="4786" w:type="dxa"/>
          </w:tcPr>
          <w:p w14:paraId="5605590A" w14:textId="77777777" w:rsidR="000A214C" w:rsidRPr="00B138F3" w:rsidRDefault="000A214C" w:rsidP="00076F24">
            <w:pPr>
              <w:widowControl w:val="0"/>
              <w:spacing w:after="160"/>
              <w:rPr>
                <w:rFonts w:ascii="GHEA Grapalat" w:hAnsi="GHEA Grapalat" w:cs="GHEA Grapalat"/>
                <w:b/>
                <w:lang w:val="en-US"/>
              </w:rPr>
            </w:pPr>
            <w:r w:rsidRPr="00B138F3">
              <w:rPr>
                <w:rFonts w:ascii="GHEA Grapalat" w:hAnsi="GHEA Grapalat"/>
              </w:rPr>
              <w:lastRenderedPageBreak/>
              <w:t>г. Ереван</w:t>
            </w:r>
          </w:p>
        </w:tc>
        <w:tc>
          <w:tcPr>
            <w:tcW w:w="4500" w:type="dxa"/>
          </w:tcPr>
          <w:p w14:paraId="5605590B" w14:textId="77777777" w:rsidR="000A214C" w:rsidRPr="00B138F3" w:rsidRDefault="000A214C" w:rsidP="00076F2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5605590D" w14:textId="77777777" w:rsidR="000A214C" w:rsidRPr="00B138F3" w:rsidRDefault="000A214C" w:rsidP="000A214C">
      <w:pPr>
        <w:widowControl w:val="0"/>
        <w:spacing w:after="160"/>
        <w:rPr>
          <w:rFonts w:ascii="GHEA Grapalat" w:hAnsi="GHEA Grapalat" w:cs="GHEA Grapalat"/>
          <w:b/>
        </w:rPr>
      </w:pPr>
    </w:p>
    <w:p w14:paraId="5605590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605590F"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6055910"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6055911"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6055912"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605591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6055914" w14:textId="044AEA1A"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153DD">
        <w:rPr>
          <w:rFonts w:ascii="GHEA Grapalat" w:hAnsi="GHEA Grapalat"/>
          <w:spacing w:val="-6"/>
        </w:rPr>
        <w:t>ГНКО “Ереванская Специальная Музыкальная Школа номер 13”</w:t>
      </w:r>
      <w:r w:rsidRPr="00B138F3">
        <w:rPr>
          <w:rFonts w:ascii="GHEA Grapalat" w:hAnsi="GHEA Grapalat"/>
          <w:spacing w:val="-6"/>
        </w:rPr>
        <w:t>*</w:t>
      </w:r>
      <w:r w:rsidR="00692B01">
        <w:rPr>
          <w:rFonts w:ascii="GHEA Grapalat" w:hAnsi="GHEA Grapalat"/>
          <w:spacing w:val="-6"/>
        </w:rPr>
        <w:t xml:space="preserve"> </w:t>
      </w:r>
      <w:r w:rsidRPr="00B138F3">
        <w:rPr>
          <w:rFonts w:ascii="GHEA Grapalat" w:hAnsi="GHEA Grapalat"/>
          <w:spacing w:val="-6"/>
        </w:rPr>
        <w:t xml:space="preserve">(далее — Заказчик) </w:t>
      </w:r>
    </w:p>
    <w:p w14:paraId="56055915" w14:textId="25F5621D"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4C08E2">
        <w:rPr>
          <w:rFonts w:ascii="GHEA Grapalat" w:hAnsi="GHEA Grapalat"/>
        </w:rPr>
        <w:t>ԳՀ-ԱՊՁԲ-13ԵԴ-20/02</w:t>
      </w:r>
      <w:r w:rsidRPr="00B138F3">
        <w:rPr>
          <w:rFonts w:ascii="GHEA Grapalat" w:hAnsi="GHEA Grapalat"/>
        </w:rPr>
        <w:t xml:space="preserve"> *.</w:t>
      </w:r>
    </w:p>
    <w:p w14:paraId="56055916" w14:textId="77777777" w:rsidR="000A214C" w:rsidRPr="00B138F3" w:rsidRDefault="000A214C" w:rsidP="000A214C">
      <w:pPr>
        <w:rPr>
          <w:rFonts w:ascii="GHEA Grapalat" w:hAnsi="GHEA Grapalat"/>
        </w:rPr>
      </w:pPr>
      <w:r w:rsidRPr="00B138F3">
        <w:rPr>
          <w:rFonts w:ascii="GHEA Grapalat" w:hAnsi="GHEA Grapalat"/>
        </w:rPr>
        <w:br w:type="page"/>
      </w:r>
    </w:p>
    <w:p w14:paraId="5605591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05591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605591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605591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605591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05591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605591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0559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605591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5605592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605592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05592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605592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5605592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5605592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605592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605592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6055928"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6055929"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60559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2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05592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2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605592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2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605593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3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605593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3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605593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6055935"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6055936"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6055938"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37" w14:textId="77777777" w:rsidR="00BE2572" w:rsidRPr="00B138F3" w:rsidRDefault="00BE2572" w:rsidP="00076F2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605593A"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39" w14:textId="77777777" w:rsidR="00BE2572" w:rsidRPr="00B138F3" w:rsidRDefault="00BE2572" w:rsidP="00076F2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605593C" w14:textId="77777777" w:rsidTr="00076F2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3B" w14:textId="77777777" w:rsidR="00BE2572" w:rsidRPr="00B138F3" w:rsidRDefault="00BE2572" w:rsidP="00076F2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605593E" w14:textId="77777777" w:rsidTr="00076F2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3D"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6055940" w14:textId="77777777" w:rsidTr="00076F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3F"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6055942" w14:textId="77777777" w:rsidTr="00076F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1"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6055944"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3"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6055946"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5"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6055948"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7"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05594A" w14:textId="77777777" w:rsidTr="00076F2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9"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5605594C" w14:textId="77777777" w:rsidTr="00076F2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B"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605594E" w14:textId="77777777" w:rsidTr="00076F2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D"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6055950" w14:textId="77777777" w:rsidTr="00076F2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4F"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6055952"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1"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6055954"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3"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6055956"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5"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6055958" w14:textId="77777777" w:rsidTr="00076F2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7"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605595A" w14:textId="77777777" w:rsidTr="00076F24">
        <w:trPr>
          <w:trHeight w:val="424"/>
        </w:trPr>
        <w:tc>
          <w:tcPr>
            <w:tcW w:w="10980" w:type="dxa"/>
            <w:gridSpan w:val="2"/>
            <w:tcBorders>
              <w:top w:val="single" w:sz="4" w:space="0" w:color="auto"/>
              <w:left w:val="single" w:sz="4" w:space="0" w:color="auto"/>
              <w:right w:val="single" w:sz="4" w:space="0" w:color="000000"/>
            </w:tcBorders>
            <w:noWrap/>
            <w:vAlign w:val="bottom"/>
          </w:tcPr>
          <w:p w14:paraId="56055959"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605595C" w14:textId="77777777" w:rsidTr="00076F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B" w14:textId="77777777" w:rsidR="00BE2572" w:rsidRPr="00B138F3" w:rsidRDefault="00BE2572" w:rsidP="00076F2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605595E" w14:textId="77777777" w:rsidTr="00076F2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5595D" w14:textId="77777777" w:rsidR="00BE2572" w:rsidRPr="00B138F3" w:rsidRDefault="00BE2572" w:rsidP="00076F2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605596E" w14:textId="77777777" w:rsidTr="00076F24">
        <w:trPr>
          <w:trHeight w:val="2194"/>
        </w:trPr>
        <w:tc>
          <w:tcPr>
            <w:tcW w:w="5616" w:type="dxa"/>
            <w:tcBorders>
              <w:top w:val="nil"/>
              <w:left w:val="single" w:sz="4" w:space="0" w:color="auto"/>
              <w:bottom w:val="single" w:sz="4" w:space="0" w:color="auto"/>
              <w:right w:val="single" w:sz="4" w:space="0" w:color="auto"/>
            </w:tcBorders>
            <w:noWrap/>
            <w:vAlign w:val="bottom"/>
          </w:tcPr>
          <w:p w14:paraId="5605595F" w14:textId="77777777" w:rsidR="00BE2572" w:rsidRPr="00B138F3" w:rsidRDefault="00BE2572" w:rsidP="00076F2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6055960" w14:textId="77777777" w:rsidR="00BE2572" w:rsidRPr="00B138F3" w:rsidRDefault="00BE2572" w:rsidP="00076F24">
            <w:pPr>
              <w:widowControl w:val="0"/>
              <w:spacing w:after="160"/>
              <w:rPr>
                <w:rFonts w:ascii="GHEA Grapalat" w:hAnsi="GHEA Grapalat" w:cs="Sylfaen"/>
              </w:rPr>
            </w:pPr>
          </w:p>
          <w:p w14:paraId="56055961" w14:textId="77777777" w:rsidR="00BE2572" w:rsidRPr="00B138F3" w:rsidRDefault="00BE2572" w:rsidP="00076F24">
            <w:pPr>
              <w:widowControl w:val="0"/>
              <w:spacing w:after="160"/>
              <w:jc w:val="right"/>
              <w:rPr>
                <w:rFonts w:ascii="GHEA Grapalat" w:hAnsi="GHEA Grapalat" w:cs="Tahoma"/>
              </w:rPr>
            </w:pPr>
            <w:r w:rsidRPr="00B138F3">
              <w:rPr>
                <w:rFonts w:ascii="GHEA Grapalat" w:hAnsi="GHEA Grapalat"/>
              </w:rPr>
              <w:t>/____________________/</w:t>
            </w:r>
          </w:p>
          <w:p w14:paraId="56055962" w14:textId="77777777" w:rsidR="00BE2572" w:rsidRPr="00B138F3" w:rsidRDefault="00BE2572" w:rsidP="00076F24">
            <w:pPr>
              <w:widowControl w:val="0"/>
              <w:spacing w:after="160"/>
              <w:rPr>
                <w:rFonts w:ascii="GHEA Grapalat" w:hAnsi="GHEA Grapalat" w:cs="Sylfaen"/>
              </w:rPr>
            </w:pPr>
          </w:p>
          <w:p w14:paraId="56055963" w14:textId="77777777" w:rsidR="00BE2572" w:rsidRPr="00B138F3" w:rsidRDefault="00BE2572" w:rsidP="00076F24">
            <w:pPr>
              <w:widowControl w:val="0"/>
              <w:spacing w:after="160"/>
              <w:jc w:val="right"/>
              <w:rPr>
                <w:rFonts w:ascii="GHEA Grapalat" w:hAnsi="GHEA Grapalat" w:cs="Sylfaen"/>
              </w:rPr>
            </w:pPr>
            <w:r w:rsidRPr="00B138F3">
              <w:rPr>
                <w:rFonts w:ascii="GHEA Grapalat" w:hAnsi="GHEA Grapalat"/>
              </w:rPr>
              <w:t>/____________________/</w:t>
            </w:r>
          </w:p>
          <w:p w14:paraId="56055964" w14:textId="77777777" w:rsidR="00BE2572" w:rsidRPr="00B138F3" w:rsidRDefault="00BE2572" w:rsidP="00076F24">
            <w:pPr>
              <w:widowControl w:val="0"/>
              <w:spacing w:after="160"/>
              <w:rPr>
                <w:rFonts w:ascii="GHEA Grapalat" w:hAnsi="GHEA Grapalat" w:cs="Sylfaen"/>
              </w:rPr>
            </w:pPr>
          </w:p>
          <w:p w14:paraId="56055965" w14:textId="77777777" w:rsidR="00BE2572" w:rsidRPr="00B138F3" w:rsidRDefault="00BE2572" w:rsidP="00076F2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6055966" w14:textId="77777777" w:rsidR="00BE2572" w:rsidRPr="00B138F3" w:rsidRDefault="00BE2572" w:rsidP="00076F2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055967" w14:textId="77777777" w:rsidR="00BE2572" w:rsidRPr="00B138F3" w:rsidRDefault="00BE2572" w:rsidP="00076F2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6055968" w14:textId="77777777" w:rsidR="00BE2572" w:rsidRPr="00B138F3" w:rsidRDefault="00BE2572" w:rsidP="00076F24">
            <w:pPr>
              <w:widowControl w:val="0"/>
              <w:spacing w:after="160"/>
              <w:rPr>
                <w:rFonts w:ascii="GHEA Grapalat" w:hAnsi="GHEA Grapalat" w:cs="Sylfaen"/>
              </w:rPr>
            </w:pPr>
          </w:p>
          <w:p w14:paraId="56055969" w14:textId="77777777" w:rsidR="00BE2572" w:rsidRPr="00B138F3" w:rsidRDefault="00BE2572" w:rsidP="00076F24">
            <w:pPr>
              <w:widowControl w:val="0"/>
              <w:spacing w:after="160"/>
              <w:jc w:val="right"/>
              <w:rPr>
                <w:rFonts w:ascii="GHEA Grapalat" w:hAnsi="GHEA Grapalat" w:cs="Sylfaen"/>
              </w:rPr>
            </w:pPr>
            <w:r w:rsidRPr="00B138F3">
              <w:rPr>
                <w:rFonts w:ascii="GHEA Grapalat" w:hAnsi="GHEA Grapalat"/>
              </w:rPr>
              <w:t>/____________________/</w:t>
            </w:r>
          </w:p>
          <w:p w14:paraId="5605596A" w14:textId="77777777" w:rsidR="00BE2572" w:rsidRPr="00B138F3" w:rsidRDefault="00BE2572" w:rsidP="00076F24">
            <w:pPr>
              <w:widowControl w:val="0"/>
              <w:spacing w:after="160"/>
              <w:jc w:val="right"/>
              <w:rPr>
                <w:rFonts w:ascii="GHEA Grapalat" w:hAnsi="GHEA Grapalat" w:cs="Tahoma"/>
              </w:rPr>
            </w:pPr>
          </w:p>
          <w:p w14:paraId="5605596B" w14:textId="77777777" w:rsidR="00BE2572" w:rsidRPr="00B138F3" w:rsidRDefault="00BE2572" w:rsidP="00076F24">
            <w:pPr>
              <w:widowControl w:val="0"/>
              <w:spacing w:after="160"/>
              <w:jc w:val="right"/>
              <w:rPr>
                <w:rFonts w:ascii="GHEA Grapalat" w:hAnsi="GHEA Grapalat" w:cs="Sylfaen"/>
              </w:rPr>
            </w:pPr>
            <w:r w:rsidRPr="00B138F3">
              <w:rPr>
                <w:rFonts w:ascii="GHEA Grapalat" w:hAnsi="GHEA Grapalat"/>
              </w:rPr>
              <w:t>/____________________/</w:t>
            </w:r>
          </w:p>
          <w:p w14:paraId="5605596C" w14:textId="77777777" w:rsidR="00BE2572" w:rsidRPr="00B138F3" w:rsidRDefault="00BE2572" w:rsidP="00076F24">
            <w:pPr>
              <w:widowControl w:val="0"/>
              <w:spacing w:after="160"/>
              <w:rPr>
                <w:rFonts w:ascii="GHEA Grapalat" w:hAnsi="GHEA Grapalat" w:cs="Sylfaen"/>
              </w:rPr>
            </w:pPr>
          </w:p>
          <w:p w14:paraId="5605596D" w14:textId="77777777" w:rsidR="00BE2572" w:rsidRPr="00B138F3" w:rsidRDefault="00BE2572" w:rsidP="00076F2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5605597A" w14:textId="77777777" w:rsidTr="00076F24">
        <w:trPr>
          <w:trHeight w:val="2194"/>
        </w:trPr>
        <w:tc>
          <w:tcPr>
            <w:tcW w:w="5616" w:type="dxa"/>
            <w:tcBorders>
              <w:top w:val="single" w:sz="4" w:space="0" w:color="auto"/>
              <w:left w:val="single" w:sz="4" w:space="0" w:color="auto"/>
              <w:right w:val="single" w:sz="4" w:space="0" w:color="auto"/>
            </w:tcBorders>
            <w:noWrap/>
            <w:vAlign w:val="bottom"/>
          </w:tcPr>
          <w:p w14:paraId="5605596F" w14:textId="77777777" w:rsidR="00BE2572" w:rsidRPr="00B138F3" w:rsidRDefault="00BE2572" w:rsidP="00076F2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6055970" w14:textId="77777777" w:rsidR="00BE2572" w:rsidRPr="00B138F3" w:rsidRDefault="00BE2572" w:rsidP="00076F24">
            <w:pPr>
              <w:widowControl w:val="0"/>
              <w:spacing w:after="160"/>
              <w:rPr>
                <w:rFonts w:ascii="GHEA Grapalat" w:hAnsi="GHEA Grapalat"/>
              </w:rPr>
            </w:pPr>
          </w:p>
          <w:p w14:paraId="56055971" w14:textId="77777777" w:rsidR="00BE2572" w:rsidRPr="00B138F3" w:rsidRDefault="00BE2572" w:rsidP="00076F24">
            <w:pPr>
              <w:widowControl w:val="0"/>
              <w:jc w:val="right"/>
              <w:rPr>
                <w:rFonts w:ascii="GHEA Grapalat" w:hAnsi="GHEA Grapalat" w:cs="Tahoma"/>
              </w:rPr>
            </w:pPr>
            <w:r w:rsidRPr="00B138F3">
              <w:rPr>
                <w:rFonts w:ascii="GHEA Grapalat" w:hAnsi="GHEA Grapalat"/>
              </w:rPr>
              <w:t>/____________________/</w:t>
            </w:r>
          </w:p>
          <w:p w14:paraId="56055972" w14:textId="77777777" w:rsidR="00BE2572" w:rsidRPr="00B138F3" w:rsidRDefault="00BE2572" w:rsidP="00076F2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6055973" w14:textId="77777777" w:rsidR="00BE2572" w:rsidRPr="00B138F3" w:rsidRDefault="00BE2572" w:rsidP="00076F24">
            <w:pPr>
              <w:widowControl w:val="0"/>
              <w:spacing w:after="160"/>
              <w:rPr>
                <w:rFonts w:ascii="GHEA Grapalat" w:hAnsi="GHEA Grapalat" w:cs="Tahoma"/>
              </w:rPr>
            </w:pPr>
          </w:p>
          <w:p w14:paraId="56055974" w14:textId="77777777" w:rsidR="00BE2572" w:rsidRPr="00B138F3" w:rsidRDefault="00BE2572" w:rsidP="00076F2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6055975" w14:textId="77777777" w:rsidR="00BE2572" w:rsidRPr="00B138F3" w:rsidRDefault="00BE2572" w:rsidP="00076F2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6055976" w14:textId="77777777" w:rsidR="00BE2572" w:rsidRPr="00B138F3" w:rsidRDefault="00BE2572" w:rsidP="00076F24">
            <w:pPr>
              <w:widowControl w:val="0"/>
              <w:spacing w:after="160"/>
              <w:rPr>
                <w:rFonts w:ascii="GHEA Grapalat" w:hAnsi="GHEA Grapalat" w:cs="Tahoma"/>
              </w:rPr>
            </w:pPr>
          </w:p>
          <w:p w14:paraId="56055977" w14:textId="77777777" w:rsidR="00BE2572" w:rsidRPr="00B138F3" w:rsidRDefault="00BE2572" w:rsidP="00076F24">
            <w:pPr>
              <w:widowControl w:val="0"/>
              <w:jc w:val="right"/>
              <w:rPr>
                <w:rFonts w:ascii="GHEA Grapalat" w:hAnsi="GHEA Grapalat" w:cs="Tahoma"/>
              </w:rPr>
            </w:pPr>
            <w:r w:rsidRPr="00B138F3">
              <w:rPr>
                <w:rFonts w:ascii="GHEA Grapalat" w:hAnsi="GHEA Grapalat"/>
              </w:rPr>
              <w:t>/____________________/</w:t>
            </w:r>
          </w:p>
          <w:p w14:paraId="56055978" w14:textId="77777777" w:rsidR="00BE2572" w:rsidRPr="00B138F3" w:rsidRDefault="00BE2572" w:rsidP="00076F2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6055979" w14:textId="77777777" w:rsidR="00BE2572" w:rsidRPr="00B138F3" w:rsidRDefault="00BE2572" w:rsidP="00076F24">
            <w:pPr>
              <w:widowControl w:val="0"/>
              <w:spacing w:after="160"/>
              <w:rPr>
                <w:rFonts w:ascii="GHEA Grapalat" w:hAnsi="GHEA Grapalat" w:cs="Arial"/>
              </w:rPr>
            </w:pPr>
          </w:p>
        </w:tc>
      </w:tr>
      <w:tr w:rsidR="00B138F3" w:rsidRPr="00B138F3" w14:paraId="56055981" w14:textId="77777777" w:rsidTr="00076F24">
        <w:trPr>
          <w:trHeight w:val="2194"/>
        </w:trPr>
        <w:tc>
          <w:tcPr>
            <w:tcW w:w="5616" w:type="dxa"/>
            <w:tcBorders>
              <w:top w:val="nil"/>
              <w:left w:val="single" w:sz="4" w:space="0" w:color="auto"/>
              <w:bottom w:val="single" w:sz="4" w:space="0" w:color="auto"/>
              <w:right w:val="single" w:sz="4" w:space="0" w:color="auto"/>
            </w:tcBorders>
            <w:noWrap/>
            <w:vAlign w:val="bottom"/>
          </w:tcPr>
          <w:p w14:paraId="5605597B" w14:textId="77777777" w:rsidR="00BE2572" w:rsidRPr="00B138F3" w:rsidRDefault="00BE2572" w:rsidP="00076F2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605597C" w14:textId="77777777" w:rsidR="00BE2572" w:rsidRPr="00B138F3" w:rsidRDefault="00BE2572" w:rsidP="00076F24">
            <w:pPr>
              <w:widowControl w:val="0"/>
              <w:spacing w:after="160"/>
              <w:rPr>
                <w:rFonts w:ascii="GHEA Grapalat" w:hAnsi="GHEA Grapalat" w:cs="Sylfaen"/>
              </w:rPr>
            </w:pPr>
          </w:p>
          <w:p w14:paraId="5605597D" w14:textId="77777777" w:rsidR="00BE2572" w:rsidRPr="00B138F3" w:rsidRDefault="00BE2572" w:rsidP="00076F2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605597E" w14:textId="77777777" w:rsidR="00BE2572" w:rsidRPr="00B138F3" w:rsidRDefault="00BE2572" w:rsidP="00076F2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605597F" w14:textId="77777777" w:rsidR="00BE2572" w:rsidRPr="00B138F3" w:rsidRDefault="00BE2572" w:rsidP="00076F24">
            <w:pPr>
              <w:widowControl w:val="0"/>
              <w:spacing w:after="160"/>
              <w:rPr>
                <w:rFonts w:ascii="GHEA Grapalat" w:hAnsi="GHEA Grapalat"/>
              </w:rPr>
            </w:pPr>
          </w:p>
          <w:p w14:paraId="56055980" w14:textId="77777777" w:rsidR="00BE2572" w:rsidRPr="00B138F3" w:rsidRDefault="00BE2572" w:rsidP="00076F2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6055982" w14:textId="77777777" w:rsidR="00BE2572" w:rsidRPr="00B138F3" w:rsidRDefault="00BE2572" w:rsidP="00BE2572">
      <w:pPr>
        <w:widowControl w:val="0"/>
        <w:spacing w:after="160"/>
        <w:jc w:val="center"/>
        <w:rPr>
          <w:rFonts w:ascii="GHEA Grapalat" w:hAnsi="GHEA Grapalat" w:cs="Sylfaen"/>
        </w:rPr>
      </w:pPr>
    </w:p>
    <w:p w14:paraId="5605598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6055984"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6055985"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6055990" w14:textId="77777777" w:rsidTr="00076F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8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055987"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055988"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6055989"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605598A"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605598B"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605598C"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605598D"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605598E"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05598F"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055996" w14:textId="77777777" w:rsidTr="00076F2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91"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055992"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6055993"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6055994"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055995" w14:textId="77777777" w:rsidR="00BE2572" w:rsidRPr="00B138F3" w:rsidRDefault="00BE2572" w:rsidP="00076F2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05599C"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9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05599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605599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9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99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60559A2"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9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605599E" w14:textId="77777777" w:rsidR="00BE2572" w:rsidRPr="00B138F3" w:rsidRDefault="00BE2572" w:rsidP="00076F2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605599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A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9A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60559A9"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A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60559A4" w14:textId="77777777" w:rsidR="00BE2572" w:rsidRPr="00B138F3" w:rsidRDefault="00BE2572" w:rsidP="00076F2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60559A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A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A7" w14:textId="77777777" w:rsidR="00BE2572" w:rsidRPr="00B138F3" w:rsidRDefault="00BE2572" w:rsidP="00076F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0559A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0559B0"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A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0559AB" w14:textId="77777777" w:rsidR="00BE2572" w:rsidRPr="00B138F3" w:rsidRDefault="00BE2572" w:rsidP="00076F2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0559A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A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A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0559A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9B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B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60559B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0559B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B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60559B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9BD"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B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0559B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60559B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B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B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0559B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9C4"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B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60559B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0559C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C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9C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0559C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9CB"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C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60559C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559C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C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9C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0559C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60559D2"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C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60559C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0559C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C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D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0559D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9D9"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D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60559D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60559D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D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9D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0559D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60559E0"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D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60559D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0559D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D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9D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0559D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9E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E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60559E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0559E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E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9E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9ED"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E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60559E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60559E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E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E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0559E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9F4"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E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0559E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0559F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F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9F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0559F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60559FB"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F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0559F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60559F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F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9F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0559F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6055A0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9F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60559F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60559F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9F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55A0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055A07"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0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6055A0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6055A0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0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6055A0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55A0E"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0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6055A0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6055A0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0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A0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055A0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6055A1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0F" w14:textId="77777777" w:rsidR="00BE2572" w:rsidRPr="00B138F3" w:rsidDel="0010680B"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055A1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055A1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12" w14:textId="77777777" w:rsidR="00BE2572" w:rsidRPr="00B138F3" w:rsidRDefault="00BE2572" w:rsidP="00076F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055A13" w14:textId="77777777" w:rsidR="00BE2572" w:rsidRPr="00B138F3" w:rsidRDefault="00BE2572" w:rsidP="00076F2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6055A1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6055A1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6055A1E"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1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6055A1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055A1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1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A1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055A1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055A1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6055A2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1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055A2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055A2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2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A2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6055A2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6055A2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6055A2F"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2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6055A2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6055A2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2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A2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6055A2C" w14:textId="77777777" w:rsidR="00BE2572" w:rsidRPr="00B138F3" w:rsidRDefault="00BE2572" w:rsidP="00076F2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055A2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6055A2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6055A36"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3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6055A3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055A3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3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A3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055A3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6055A3E"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3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6055A3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055A3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3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055A3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6055A3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6055A3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6055A45"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3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6055A4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055A4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4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A4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055A44" w14:textId="77777777" w:rsidR="00BE2572" w:rsidRPr="00B138F3" w:rsidRDefault="00BE2572" w:rsidP="00076F24">
            <w:pPr>
              <w:widowControl w:val="0"/>
              <w:spacing w:after="120"/>
              <w:jc w:val="center"/>
              <w:rPr>
                <w:rFonts w:ascii="GHEA Grapalat" w:hAnsi="GHEA Grapalat"/>
                <w:sz w:val="18"/>
                <w:szCs w:val="18"/>
              </w:rPr>
            </w:pPr>
          </w:p>
        </w:tc>
      </w:tr>
      <w:tr w:rsidR="00B138F3" w:rsidRPr="00B138F3" w14:paraId="56055A4C"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4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055A4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055A4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49"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A4A"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055A4B" w14:textId="77777777" w:rsidR="00BE2572" w:rsidRPr="00B138F3" w:rsidRDefault="00BE2572" w:rsidP="00076F24">
            <w:pPr>
              <w:widowControl w:val="0"/>
              <w:spacing w:after="120"/>
              <w:jc w:val="center"/>
              <w:rPr>
                <w:rFonts w:ascii="GHEA Grapalat" w:hAnsi="GHEA Grapalat"/>
                <w:sz w:val="18"/>
                <w:szCs w:val="18"/>
              </w:rPr>
            </w:pPr>
          </w:p>
        </w:tc>
      </w:tr>
      <w:tr w:rsidR="00B138F3" w:rsidRPr="00B138F3" w14:paraId="56055A53"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4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6055A4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6055A4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50"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055A51"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6055A52" w14:textId="77777777" w:rsidR="00BE2572" w:rsidRPr="00B138F3" w:rsidRDefault="00BE2572" w:rsidP="00076F24">
            <w:pPr>
              <w:widowControl w:val="0"/>
              <w:spacing w:after="120"/>
              <w:jc w:val="center"/>
              <w:rPr>
                <w:rFonts w:ascii="GHEA Grapalat" w:hAnsi="GHEA Grapalat"/>
                <w:sz w:val="18"/>
                <w:szCs w:val="18"/>
              </w:rPr>
            </w:pPr>
          </w:p>
        </w:tc>
      </w:tr>
      <w:tr w:rsidR="00B138F3" w:rsidRPr="00B138F3" w14:paraId="56055A5A"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5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055A5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055A5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57"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A58"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A59" w14:textId="77777777" w:rsidR="00BE2572" w:rsidRPr="00B138F3" w:rsidRDefault="00BE2572" w:rsidP="00076F24">
            <w:pPr>
              <w:widowControl w:val="0"/>
              <w:spacing w:after="120"/>
              <w:jc w:val="center"/>
              <w:rPr>
                <w:rFonts w:ascii="GHEA Grapalat" w:hAnsi="GHEA Grapalat"/>
                <w:sz w:val="18"/>
                <w:szCs w:val="18"/>
              </w:rPr>
            </w:pPr>
          </w:p>
        </w:tc>
      </w:tr>
      <w:tr w:rsidR="00B138F3" w:rsidRPr="00B138F3" w14:paraId="56055A61"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5B"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055A5C"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055A5D"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5E"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A5F"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A60" w14:textId="77777777" w:rsidR="00BE2572" w:rsidRPr="00B138F3" w:rsidRDefault="00BE2572" w:rsidP="00076F24">
            <w:pPr>
              <w:widowControl w:val="0"/>
              <w:spacing w:after="120"/>
              <w:jc w:val="center"/>
              <w:rPr>
                <w:rFonts w:ascii="GHEA Grapalat" w:hAnsi="GHEA Grapalat"/>
                <w:sz w:val="18"/>
                <w:szCs w:val="18"/>
              </w:rPr>
            </w:pPr>
          </w:p>
        </w:tc>
      </w:tr>
      <w:tr w:rsidR="00FF3DE9" w:rsidRPr="00B138F3" w14:paraId="56055A68" w14:textId="77777777" w:rsidTr="00076F2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55A62"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6055A63"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055A64"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055A65"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55A66" w14:textId="77777777" w:rsidR="00BE2572" w:rsidRPr="00B138F3" w:rsidRDefault="00BE2572" w:rsidP="00076F2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055A67" w14:textId="77777777" w:rsidR="00BE2572" w:rsidRPr="00B138F3" w:rsidRDefault="00BE2572" w:rsidP="00076F24">
            <w:pPr>
              <w:widowControl w:val="0"/>
              <w:spacing w:after="120"/>
              <w:jc w:val="center"/>
              <w:rPr>
                <w:rFonts w:ascii="GHEA Grapalat" w:hAnsi="GHEA Grapalat"/>
                <w:sz w:val="18"/>
                <w:szCs w:val="18"/>
              </w:rPr>
            </w:pPr>
          </w:p>
        </w:tc>
      </w:tr>
    </w:tbl>
    <w:p w14:paraId="56055A69" w14:textId="77777777" w:rsidR="00BE2572" w:rsidRPr="00B138F3" w:rsidRDefault="00BE2572" w:rsidP="00BE2572">
      <w:pPr>
        <w:widowControl w:val="0"/>
        <w:spacing w:after="160"/>
        <w:ind w:left="567" w:right="565"/>
        <w:jc w:val="center"/>
        <w:rPr>
          <w:rFonts w:ascii="GHEA Grapalat" w:hAnsi="GHEA Grapalat"/>
          <w:b/>
        </w:rPr>
      </w:pPr>
    </w:p>
    <w:p w14:paraId="56055A6A" w14:textId="77777777" w:rsidR="00BE2572" w:rsidRPr="00B138F3" w:rsidRDefault="00BE2572" w:rsidP="00BE2572">
      <w:pPr>
        <w:widowControl w:val="0"/>
        <w:spacing w:after="160"/>
        <w:ind w:left="567" w:right="565"/>
        <w:jc w:val="center"/>
        <w:rPr>
          <w:rFonts w:ascii="GHEA Grapalat" w:hAnsi="GHEA Grapalat"/>
          <w:b/>
        </w:rPr>
      </w:pPr>
    </w:p>
    <w:p w14:paraId="56055A6B" w14:textId="77777777" w:rsidR="00BE2572" w:rsidRPr="00B138F3" w:rsidRDefault="00BE2572" w:rsidP="00BE2572">
      <w:pPr>
        <w:widowControl w:val="0"/>
        <w:spacing w:after="160"/>
        <w:ind w:left="567" w:right="565"/>
        <w:jc w:val="center"/>
        <w:rPr>
          <w:rFonts w:ascii="GHEA Grapalat" w:hAnsi="GHEA Grapalat"/>
          <w:b/>
        </w:rPr>
      </w:pPr>
    </w:p>
    <w:p w14:paraId="56055A6C" w14:textId="77777777" w:rsidR="00BE2572" w:rsidRPr="00B138F3" w:rsidRDefault="00BE2572" w:rsidP="00BE2572">
      <w:pPr>
        <w:widowControl w:val="0"/>
        <w:spacing w:after="160"/>
        <w:ind w:left="567" w:right="565"/>
        <w:jc w:val="center"/>
        <w:rPr>
          <w:rFonts w:ascii="GHEA Grapalat" w:hAnsi="GHEA Grapalat"/>
          <w:b/>
        </w:rPr>
      </w:pPr>
    </w:p>
    <w:p w14:paraId="56055A6D" w14:textId="77777777" w:rsidR="00BE2572" w:rsidRPr="00B138F3" w:rsidRDefault="00BE2572" w:rsidP="00BE2572">
      <w:pPr>
        <w:widowControl w:val="0"/>
        <w:spacing w:after="160"/>
        <w:ind w:left="567" w:right="565"/>
        <w:jc w:val="center"/>
        <w:rPr>
          <w:rFonts w:ascii="GHEA Grapalat" w:hAnsi="GHEA Grapalat"/>
          <w:b/>
        </w:rPr>
      </w:pPr>
    </w:p>
    <w:p w14:paraId="56055A6E" w14:textId="77777777" w:rsidR="00BE2572" w:rsidRPr="00B138F3" w:rsidRDefault="00BE2572" w:rsidP="00BE2572">
      <w:pPr>
        <w:widowControl w:val="0"/>
        <w:spacing w:after="160"/>
        <w:ind w:left="567" w:right="565"/>
        <w:jc w:val="center"/>
        <w:rPr>
          <w:rFonts w:ascii="GHEA Grapalat" w:hAnsi="GHEA Grapalat"/>
          <w:b/>
        </w:rPr>
      </w:pPr>
    </w:p>
    <w:p w14:paraId="56055A6F" w14:textId="77777777" w:rsidR="00BE2572" w:rsidRPr="00B138F3" w:rsidRDefault="00BE2572" w:rsidP="00BE2572">
      <w:pPr>
        <w:widowControl w:val="0"/>
        <w:spacing w:after="160"/>
        <w:ind w:left="567" w:right="565"/>
        <w:jc w:val="center"/>
        <w:rPr>
          <w:rFonts w:ascii="GHEA Grapalat" w:hAnsi="GHEA Grapalat"/>
          <w:b/>
        </w:rPr>
      </w:pPr>
    </w:p>
    <w:p w14:paraId="56055A70" w14:textId="77777777" w:rsidR="00BE2572" w:rsidRPr="00B138F3" w:rsidRDefault="00BE2572" w:rsidP="00BE2572">
      <w:pPr>
        <w:widowControl w:val="0"/>
        <w:spacing w:after="160"/>
        <w:ind w:left="567" w:right="565"/>
        <w:jc w:val="center"/>
        <w:rPr>
          <w:rFonts w:ascii="GHEA Grapalat" w:hAnsi="GHEA Grapalat"/>
          <w:b/>
        </w:rPr>
      </w:pPr>
    </w:p>
    <w:p w14:paraId="56055A71" w14:textId="77777777" w:rsidR="00BE2572" w:rsidRPr="00B138F3" w:rsidRDefault="00BE2572" w:rsidP="00BE2572">
      <w:pPr>
        <w:widowControl w:val="0"/>
        <w:spacing w:after="160"/>
        <w:ind w:left="567" w:right="565"/>
        <w:jc w:val="center"/>
        <w:rPr>
          <w:rFonts w:ascii="GHEA Grapalat" w:hAnsi="GHEA Grapalat"/>
          <w:b/>
        </w:rPr>
      </w:pPr>
    </w:p>
    <w:p w14:paraId="56055A72" w14:textId="77777777" w:rsidR="00BE2572" w:rsidRPr="00B138F3" w:rsidRDefault="00BE2572" w:rsidP="00BE2572">
      <w:pPr>
        <w:widowControl w:val="0"/>
        <w:spacing w:after="160"/>
        <w:ind w:left="567" w:right="565"/>
        <w:jc w:val="center"/>
        <w:rPr>
          <w:rFonts w:ascii="GHEA Grapalat" w:hAnsi="GHEA Grapalat"/>
          <w:b/>
        </w:rPr>
      </w:pPr>
    </w:p>
    <w:p w14:paraId="56055A7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6055A74" w14:textId="77777777" w:rsidR="001005B0" w:rsidRPr="00B138F3" w:rsidRDefault="001005B0" w:rsidP="00B46D58">
      <w:pPr>
        <w:widowControl w:val="0"/>
        <w:spacing w:after="160"/>
        <w:ind w:left="567" w:right="565"/>
        <w:jc w:val="center"/>
        <w:rPr>
          <w:rFonts w:ascii="GHEA Grapalat" w:hAnsi="GHEA Grapalat"/>
          <w:b/>
        </w:rPr>
      </w:pPr>
    </w:p>
    <w:p w14:paraId="56055A75" w14:textId="77777777" w:rsidR="001005B0" w:rsidRPr="00B138F3" w:rsidRDefault="001005B0" w:rsidP="00B46D58">
      <w:pPr>
        <w:widowControl w:val="0"/>
        <w:spacing w:after="160"/>
        <w:ind w:left="567" w:right="565"/>
        <w:jc w:val="center"/>
        <w:rPr>
          <w:rFonts w:ascii="GHEA Grapalat" w:hAnsi="GHEA Grapalat"/>
          <w:b/>
        </w:rPr>
      </w:pPr>
    </w:p>
    <w:p w14:paraId="56055A76"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56055A77" w14:textId="126B74D1"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4C08E2">
        <w:rPr>
          <w:rFonts w:ascii="GHEA Grapalat" w:hAnsi="GHEA Grapalat"/>
          <w:b/>
          <w:sz w:val="24"/>
          <w:szCs w:val="24"/>
        </w:rPr>
        <w:t>ԳՀ-ԱՊՁԲ-13ԵԴ-20/02</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9"/>
        <w:t>*</w:t>
      </w:r>
    </w:p>
    <w:p w14:paraId="56055A78" w14:textId="77777777" w:rsidR="008D352C" w:rsidRPr="00B138F3" w:rsidRDefault="008D352C" w:rsidP="00B46D58">
      <w:pPr>
        <w:widowControl w:val="0"/>
        <w:spacing w:after="160"/>
        <w:ind w:left="-142" w:firstLine="142"/>
        <w:jc w:val="center"/>
        <w:rPr>
          <w:rFonts w:ascii="GHEA Grapalat" w:hAnsi="GHEA Grapalat"/>
          <w:i/>
        </w:rPr>
      </w:pPr>
    </w:p>
    <w:p w14:paraId="56055A79"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56055A7A"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6055A7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6055A7C"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56055A7F" w14:textId="77777777" w:rsidTr="00F15CED">
        <w:tc>
          <w:tcPr>
            <w:tcW w:w="4643" w:type="dxa"/>
          </w:tcPr>
          <w:p w14:paraId="56055A7D"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56055A7E"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6055A80"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56055A81"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56055A82" w14:textId="77777777" w:rsidR="00071D1C" w:rsidRPr="00B138F3" w:rsidRDefault="00071D1C" w:rsidP="00B46D58">
      <w:pPr>
        <w:widowControl w:val="0"/>
        <w:spacing w:after="160"/>
        <w:ind w:firstLine="709"/>
        <w:jc w:val="both"/>
        <w:rPr>
          <w:rFonts w:ascii="GHEA Grapalat" w:hAnsi="GHEA Grapalat"/>
          <w:b/>
        </w:rPr>
      </w:pPr>
    </w:p>
    <w:p w14:paraId="56055A8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56055A84"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6055A85" w14:textId="77777777" w:rsidR="00071D1C" w:rsidRPr="00B138F3" w:rsidRDefault="00071D1C" w:rsidP="00B46D58">
      <w:pPr>
        <w:widowControl w:val="0"/>
        <w:spacing w:after="160"/>
        <w:ind w:firstLine="709"/>
        <w:jc w:val="both"/>
        <w:rPr>
          <w:rFonts w:ascii="GHEA Grapalat" w:hAnsi="GHEA Grapalat" w:cs="Times Armenian"/>
        </w:rPr>
      </w:pPr>
    </w:p>
    <w:p w14:paraId="56055A8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6055A87"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6055A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56055A8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6055A8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14:paraId="56055A8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6055A8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6055A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6055A8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56055A8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6055A9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6055A9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6055A9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6055A9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6055A94"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6055A9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6055A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6055A9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56055A9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56055A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6055A9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56055A9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56055A9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6055A9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6055A9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6055A9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6055AA0"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6055AA1"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6055AA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6055AA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6055AA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6055AA5"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56055AA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6055AA7"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6055AA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6055A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56055AA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6055AA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14:paraId="56055A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6055AA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6055A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055AA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6055A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6055AB1"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6055AB2"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6055AB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6055AB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56055A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1"/>
        <w:t>18</w:t>
      </w:r>
      <w:r w:rsidR="00C45B20" w:rsidRPr="00B138F3">
        <w:rPr>
          <w:rFonts w:ascii="GHEA Grapalat" w:hAnsi="GHEA Grapalat"/>
        </w:rPr>
        <w:t>.</w:t>
      </w:r>
    </w:p>
    <w:p w14:paraId="56055AB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w:t>
      </w:r>
      <w:r w:rsidRPr="00B138F3">
        <w:rPr>
          <w:rFonts w:ascii="GHEA Grapalat" w:hAnsi="GHEA Grapalat"/>
        </w:rPr>
        <w:lastRenderedPageBreak/>
        <w:t>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56055AB7"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6055AB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6055AB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56055ABA"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2"/>
        <w:t>19</w:t>
      </w:r>
      <w:r w:rsidRPr="00B138F3">
        <w:rPr>
          <w:rFonts w:ascii="GHEA Grapalat" w:hAnsi="GHEA Grapalat"/>
        </w:rPr>
        <w:t>.</w:t>
      </w:r>
    </w:p>
    <w:p w14:paraId="56055A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56055ABC"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6055AB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6055ABE"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055AB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6055AC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6055AC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за </w:t>
      </w:r>
      <w:r w:rsidR="00371CF8">
        <w:rPr>
          <w:rFonts w:ascii="GHEA Grapalat" w:hAnsi="GHEA Grapalat"/>
        </w:rPr>
        <w:lastRenderedPageBreak/>
        <w:t>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6055AC2"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6055AC3" w14:textId="77777777" w:rsidR="00BE5F44" w:rsidRDefault="00BE5F44" w:rsidP="00B46D58">
      <w:pPr>
        <w:widowControl w:val="0"/>
        <w:tabs>
          <w:tab w:val="left" w:pos="1134"/>
        </w:tabs>
        <w:spacing w:after="160"/>
        <w:ind w:firstLine="567"/>
        <w:jc w:val="both"/>
        <w:rPr>
          <w:rFonts w:ascii="GHEA Grapalat" w:hAnsi="GHEA Grapalat"/>
        </w:rPr>
      </w:pPr>
    </w:p>
    <w:p w14:paraId="56055AC4"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6055AC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055AC6"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56055AC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6055AC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6055AC9"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6055AC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6055AC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6055ACC" w14:textId="77777777" w:rsidR="00D52566" w:rsidRPr="00B138F3" w:rsidRDefault="00D52566" w:rsidP="00B46D58">
      <w:pPr>
        <w:rPr>
          <w:rFonts w:ascii="GHEA Grapalat" w:hAnsi="GHEA Grapalat"/>
          <w:lang w:val="hy-AM"/>
        </w:rPr>
      </w:pPr>
    </w:p>
    <w:p w14:paraId="56055ACD"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6055ACE"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6055ACF" w14:textId="77777777" w:rsidR="0094684E" w:rsidRPr="00B138F3" w:rsidRDefault="0094684E" w:rsidP="00B46D58">
      <w:pPr>
        <w:widowControl w:val="0"/>
        <w:spacing w:after="160"/>
        <w:jc w:val="center"/>
        <w:rPr>
          <w:rFonts w:ascii="GHEA Grapalat" w:hAnsi="GHEA Grapalat"/>
          <w:lang w:val="hy-AM"/>
        </w:rPr>
      </w:pPr>
    </w:p>
    <w:p w14:paraId="56055AD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6055AD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6055AD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4"/>
        <w:t>21</w:t>
      </w:r>
      <w:r w:rsidRPr="00B138F3">
        <w:rPr>
          <w:rFonts w:ascii="GHEA Grapalat" w:hAnsi="GHEA Grapalat"/>
        </w:rPr>
        <w:t>.</w:t>
      </w:r>
    </w:p>
    <w:p w14:paraId="56055A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6055AD4"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6055AD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56055AD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56055AD7"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6055AD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6055AD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56055AD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56055AD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5"/>
        <w:t>22</w:t>
      </w:r>
      <w:r w:rsidRPr="00B138F3">
        <w:rPr>
          <w:rFonts w:ascii="GHEA Grapalat" w:hAnsi="GHEA Grapalat"/>
        </w:rPr>
        <w:t>.</w:t>
      </w:r>
    </w:p>
    <w:p w14:paraId="56055AD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6"/>
        <w:t>23</w:t>
      </w:r>
      <w:r w:rsidRPr="00B138F3">
        <w:rPr>
          <w:rFonts w:ascii="GHEA Grapalat" w:hAnsi="GHEA Grapalat"/>
        </w:rPr>
        <w:t>.</w:t>
      </w:r>
    </w:p>
    <w:p w14:paraId="56055AD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6055AD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w:t>
      </w:r>
      <w:r w:rsidRPr="00B138F3">
        <w:rPr>
          <w:rFonts w:ascii="GHEA Grapalat" w:hAnsi="GHEA Grapalat"/>
        </w:rPr>
        <w:lastRenderedPageBreak/>
        <w:t>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6055A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6055AE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56055AE1"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6055AE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6055AE3" w14:textId="39F5E2C4" w:rsidR="00071D1C"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664AB896" w14:textId="21F2CA1E" w:rsidR="00F6175A" w:rsidRPr="00B138F3" w:rsidRDefault="00F6175A" w:rsidP="00F6175A">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BA34B4" w:rsidRPr="00BA34B4">
        <w:rPr>
          <w:rFonts w:ascii="GHEA Grapalat" w:hAnsi="GHEA Grapalat"/>
        </w:rPr>
        <w:t xml:space="preserve">и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FootnoteReference"/>
          <w:rFonts w:ascii="GHEA Grapalat" w:hAnsi="GHEA Grapalat"/>
        </w:rPr>
        <w:footnoteReference w:customMarkFollows="1" w:id="27"/>
        <w:t>24</w:t>
      </w:r>
    </w:p>
    <w:p w14:paraId="29095691" w14:textId="77777777" w:rsidR="00F6175A" w:rsidRPr="00B138F3" w:rsidRDefault="00F6175A" w:rsidP="00B46D58">
      <w:pPr>
        <w:widowControl w:val="0"/>
        <w:tabs>
          <w:tab w:val="left" w:pos="1276"/>
        </w:tabs>
        <w:spacing w:after="160"/>
        <w:ind w:firstLine="567"/>
        <w:jc w:val="both"/>
        <w:rPr>
          <w:rFonts w:ascii="GHEA Grapalat" w:hAnsi="GHEA Grapalat"/>
        </w:rPr>
      </w:pPr>
    </w:p>
    <w:p w14:paraId="56055AE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56055AEF" w14:textId="77777777" w:rsidTr="0016519F">
        <w:tc>
          <w:tcPr>
            <w:tcW w:w="4536" w:type="dxa"/>
          </w:tcPr>
          <w:p w14:paraId="56055AE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6055AE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56055AE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6055AE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6055AEA" w14:textId="77777777" w:rsidR="00071D1C" w:rsidRPr="00B138F3" w:rsidRDefault="00071D1C" w:rsidP="00B46D58">
            <w:pPr>
              <w:widowControl w:val="0"/>
              <w:spacing w:after="160"/>
              <w:jc w:val="center"/>
              <w:rPr>
                <w:rFonts w:ascii="GHEA Grapalat" w:hAnsi="GHEA Grapalat"/>
              </w:rPr>
            </w:pPr>
          </w:p>
        </w:tc>
        <w:tc>
          <w:tcPr>
            <w:tcW w:w="4343" w:type="dxa"/>
          </w:tcPr>
          <w:p w14:paraId="56055A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6055AEC"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56055AED"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6055AE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6055AF0" w14:textId="77777777" w:rsidR="00382B60" w:rsidRDefault="00382B60" w:rsidP="00B46D58">
      <w:pPr>
        <w:widowControl w:val="0"/>
        <w:spacing w:after="160"/>
        <w:ind w:firstLine="567"/>
        <w:jc w:val="both"/>
        <w:rPr>
          <w:rFonts w:ascii="GHEA Grapalat" w:hAnsi="GHEA Grapalat"/>
          <w:i/>
          <w:lang w:val="hy-AM"/>
        </w:rPr>
      </w:pPr>
    </w:p>
    <w:p w14:paraId="56055AF1"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6055AF2" w14:textId="77777777" w:rsidR="00071D1C" w:rsidRPr="00B138F3" w:rsidRDefault="00071D1C" w:rsidP="00B46D58">
      <w:pPr>
        <w:widowControl w:val="0"/>
        <w:spacing w:after="160"/>
        <w:rPr>
          <w:rFonts w:ascii="GHEA Grapalat" w:hAnsi="GHEA Grapalat"/>
        </w:rPr>
      </w:pPr>
    </w:p>
    <w:p w14:paraId="56055AF3"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14:paraId="56055AF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56055AF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055AF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14:paraId="56055AF7"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14:paraId="56055AF9" w14:textId="77777777" w:rsidTr="00317BD2">
        <w:trPr>
          <w:jc w:val="center"/>
        </w:trPr>
        <w:tc>
          <w:tcPr>
            <w:tcW w:w="16350" w:type="dxa"/>
            <w:gridSpan w:val="12"/>
          </w:tcPr>
          <w:p w14:paraId="56055AF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6055B04" w14:textId="77777777" w:rsidTr="00317BD2">
        <w:trPr>
          <w:trHeight w:val="219"/>
          <w:jc w:val="center"/>
        </w:trPr>
        <w:tc>
          <w:tcPr>
            <w:tcW w:w="1242" w:type="dxa"/>
            <w:vMerge w:val="restart"/>
            <w:vAlign w:val="center"/>
          </w:tcPr>
          <w:p w14:paraId="56055AF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6055AF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56055AFC"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56055AFD"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9"/>
              <w:t>**</w:t>
            </w:r>
          </w:p>
        </w:tc>
        <w:tc>
          <w:tcPr>
            <w:tcW w:w="1467" w:type="dxa"/>
            <w:vMerge w:val="restart"/>
            <w:vAlign w:val="center"/>
          </w:tcPr>
          <w:p w14:paraId="56055AFE"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6055AFF"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6055B00"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56055B01"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6055B02"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6055B0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56055B11" w14:textId="77777777" w:rsidTr="00317BD2">
        <w:trPr>
          <w:trHeight w:val="445"/>
          <w:jc w:val="center"/>
        </w:trPr>
        <w:tc>
          <w:tcPr>
            <w:tcW w:w="1242" w:type="dxa"/>
            <w:vMerge/>
            <w:vAlign w:val="center"/>
          </w:tcPr>
          <w:p w14:paraId="56055B05"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56055B06"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56055B07"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56055B08"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56055B0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6055B0A"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56055B0B"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56055B0C"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56055B0D"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56055B0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56055B0F"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6055B10"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0"/>
              <w:t>***</w:t>
            </w:r>
          </w:p>
        </w:tc>
      </w:tr>
      <w:tr w:rsidR="00761505" w14:paraId="2C823BEF"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C405B0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6BF0CC18"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D2B509"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Базук</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2177E354"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0F58C4D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 xml:space="preserve">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корней (при наибольшем поперечном диаметре) 5-14 </w:t>
            </w:r>
            <w:r w:rsidRPr="00761505">
              <w:rPr>
                <w:rFonts w:ascii="GHEA Grapalat" w:hAnsi="GHEA Grapalat"/>
                <w:sz w:val="16"/>
                <w:szCs w:val="16"/>
              </w:rPr>
              <w:lastRenderedPageBreak/>
              <w:t>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5B833B59"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lastRenderedPageBreak/>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88B2BA"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3D6AE8"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3AF7E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313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447C6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96488ED"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313</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20E5D75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5C496D5B"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B41FCD2"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2</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4D8CB238"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9DF572"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капуста</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2BDDEDDB"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7BFAC36C"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 xml:space="preserve">(ГОСТ 26768-85) Внешний вид: головы свежие, цельные, без болезней, не проросшие, чистые, одиночные ботанические, без травм. Головки должны быть полностью сформированы, устойчивы, не хрупки и не согнуты. Степень очистки головок: Капуста должна быть очищена до плотной поверхности с зелеными и белыми </w:t>
            </w:r>
            <w:r w:rsidRPr="00761505">
              <w:rPr>
                <w:rFonts w:ascii="GHEA Grapalat" w:hAnsi="GHEA Grapalat"/>
                <w:sz w:val="16"/>
                <w:szCs w:val="16"/>
              </w:rPr>
              <w:lastRenderedPageBreak/>
              <w:t>листьями. Длина капусты не более 3 см. Механические переломы, трещины, переломы головок не допускаются. Масса очищаемых головок не менее - 0,7 кг.</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5E27F068"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lastRenderedPageBreak/>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3EAE75"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B78ED4"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4EF2A1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368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2D99DB"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E742B92"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368</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69B83EAD"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6BD5B409"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07F5153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3</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603C0B64"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03221340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8DD37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Смешанная зелень</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2DF58745"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3F53273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Вид свежей смешанной зелени, безопасность согласно санитарно-эпидемиологическим нормам и правилам N 2-III-4,9-01-2003 (Сан-Пин РФ 2,3,2-1078-01) и статье 8 Закона РА «О безопасности пищевых продуктов». ,</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7414A8A5"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96B435"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8C2F3E"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FD3D2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27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1F1280"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C158779"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27</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70FB180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5ACF24DC"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0068A1E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4</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4917CC4C"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15331172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054DFD"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Молотый красный перец</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338DA4A0"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5BF14D10"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 xml:space="preserve">Перец сушеный порошок, сладкий, пикантный или обычный. Безопасность, упаковка и маркировка согласно Правительству РА 2006 Статья 8 Закона РА «О свежих фруктах </w:t>
            </w:r>
            <w:r w:rsidRPr="00761505">
              <w:rPr>
                <w:rFonts w:ascii="GHEA Grapalat" w:hAnsi="GHEA Grapalat"/>
                <w:sz w:val="16"/>
                <w:szCs w:val="16"/>
              </w:rPr>
              <w:lastRenderedPageBreak/>
              <w:t xml:space="preserve">и </w:t>
            </w:r>
            <w:r w:rsidRPr="00761505">
              <w:rPr>
                <w:sz w:val="16"/>
                <w:szCs w:val="16"/>
              </w:rPr>
              <w:t>​​</w:t>
            </w:r>
            <w:r w:rsidRPr="00761505">
              <w:rPr>
                <w:rFonts w:ascii="Sylfaen" w:hAnsi="Sylfaen" w:cs="Sylfaen"/>
                <w:sz w:val="16"/>
                <w:szCs w:val="16"/>
              </w:rPr>
              <w:t>овощах»</w:t>
            </w:r>
            <w:r w:rsidRPr="00761505">
              <w:rPr>
                <w:rFonts w:ascii="GHEA Grapalat" w:hAnsi="GHEA Grapalat"/>
                <w:sz w:val="16"/>
                <w:szCs w:val="16"/>
              </w:rPr>
              <w:t xml:space="preserve"> и статья 8 Закона РА «О безопасности пищевых продуктов», утвержденная Указом № 1913-N от 21 декабря. В первую очередь, участник представляет 100 грамм образца.</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53264ED4"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lastRenderedPageBreak/>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AB0A0E"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ADC2A1"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8108AF5"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AFA522"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65ED1CE"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5</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2EA3BE7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1483709C"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57C6044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5</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629E26E0"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15332230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46437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варенье</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6A9792EF"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53ECBF14"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Минимум три вида фруктов по заказу клиента. Срок годности не менее 80% при доставке. Безопасность - Статья 8 гигиенических норм N 2-III-4.9-0.1-2010 и Закон РА «О безопасности пищевых продуктов». Прежде всего, участник должен предоставить один образец.</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3C6B3D74"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216726"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7F1F1C"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4D923D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499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41424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7978C35"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499</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1BEAA9DE"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0B2C69AB"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183C4AD"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6</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071CD69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15821400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6081F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Крекеры (паксимат)</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2965F1C3"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46F89F6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В маленьких коробочках, для хрустящих порошковых отбивных. По ГОСТ. Прежде всего, участник должен предоставить один образец.</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4B072866"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A5BAED"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010930"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BCA504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49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76857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CEAFF9F"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49</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6E5D44FC"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411B4BF6"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41DE6ACF"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lastRenderedPageBreak/>
              <w:t>7</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0CB46F0E"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15331171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151620"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Зеленый, красный перец</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20FE7948"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5D7F86B6"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Согласно ГОСТ, безопасность и маркировка в соответствии с N 2-III-4.9-01-2003, санитарно-эпидемические правила и нормы. Статья 9 Закона РА «О безопасности пищевых продуктов».</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005FEB5F"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D53EE0"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DA0D63"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5407A7E"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A7D9FD"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63628AD0"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9</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5674277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3294D7B5"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4F3DF1A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8</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166BC8D1"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15872100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03C228"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Черный перец</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6B3C5644"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04C65176"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Тертый, в ящиках по 30-35 грамм, в соответствии со ст. 8 Закона РА о безопасности пищевых продуктов. Во-первых, участник отправляет один образец коробки.</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472FDEEE"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8819BE"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505A3B"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7A2327F"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77FA4B"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9C9E60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5</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5189E7F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r w:rsidR="00761505" w14:paraId="3CBDC5E5" w14:textId="77777777" w:rsidTr="00761505">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14:paraId="13240097"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9</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67375F6B"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15331161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547F69"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Луковая голова</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0EA8BC6F"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7A51A744"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 xml:space="preserve">Диаметр свежих, отобранных видов, диаметр не менее 4 см, ГОСТ 27166-86, безопасность согласно Правительству РА 2006. 8 Технический регламент на свежие овощи и статья 8 Закона РА «О безопасности пищевых продуктов», утвержденного Указом № 1913-N </w:t>
            </w:r>
            <w:r w:rsidRPr="00761505">
              <w:rPr>
                <w:rFonts w:ascii="GHEA Grapalat" w:hAnsi="GHEA Grapalat"/>
                <w:sz w:val="16"/>
                <w:szCs w:val="16"/>
              </w:rPr>
              <w:lastRenderedPageBreak/>
              <w:t>от 21 декабря.</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298ADDB5"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lastRenderedPageBreak/>
              <w:t>килограмм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6821EC"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EA4B46" w14:textId="77777777" w:rsidR="00761505" w:rsidRPr="00761505" w:rsidRDefault="00761505" w:rsidP="00761505">
            <w:pPr>
              <w:widowControl w:val="0"/>
              <w:jc w:val="center"/>
              <w:rPr>
                <w:rFonts w:ascii="Calibri" w:hAnsi="Calibri" w:cs="Calibri"/>
                <w:sz w:val="16"/>
                <w:szCs w:val="16"/>
              </w:rPr>
            </w:pPr>
            <w:r w:rsidRPr="00761505">
              <w:rPr>
                <w:rFonts w:ascii="Calibri" w:hAnsi="Calibri" w:cs="Calibri"/>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56B5E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298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8CB02A"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г. Ереван, Исакова 13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C4F07E8"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298</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7EEF4883" w14:textId="77777777" w:rsidR="00761505" w:rsidRPr="00761505" w:rsidRDefault="00761505" w:rsidP="00761505">
            <w:pPr>
              <w:widowControl w:val="0"/>
              <w:jc w:val="center"/>
              <w:rPr>
                <w:rFonts w:ascii="GHEA Grapalat" w:hAnsi="GHEA Grapalat"/>
                <w:sz w:val="16"/>
                <w:szCs w:val="16"/>
              </w:rPr>
            </w:pPr>
            <w:r w:rsidRPr="00761505">
              <w:rPr>
                <w:rFonts w:ascii="GHEA Grapalat" w:hAnsi="GHEA Grapalat"/>
                <w:sz w:val="16"/>
                <w:szCs w:val="16"/>
              </w:rPr>
              <w:t>до 30.06.2020</w:t>
            </w:r>
          </w:p>
        </w:tc>
      </w:tr>
    </w:tbl>
    <w:p w14:paraId="5605616B"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6056175" w14:textId="77777777" w:rsidTr="00E22E51">
        <w:trPr>
          <w:jc w:val="center"/>
        </w:trPr>
        <w:tc>
          <w:tcPr>
            <w:tcW w:w="4536" w:type="dxa"/>
          </w:tcPr>
          <w:p w14:paraId="5605616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605616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560561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605616F"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6056170" w14:textId="77777777" w:rsidR="00071D1C" w:rsidRPr="00B138F3" w:rsidRDefault="00071D1C" w:rsidP="00B46D58">
            <w:pPr>
              <w:widowControl w:val="0"/>
              <w:jc w:val="center"/>
              <w:rPr>
                <w:rFonts w:ascii="GHEA Grapalat" w:hAnsi="GHEA Grapalat"/>
              </w:rPr>
            </w:pPr>
          </w:p>
        </w:tc>
        <w:tc>
          <w:tcPr>
            <w:tcW w:w="4343" w:type="dxa"/>
          </w:tcPr>
          <w:p w14:paraId="56056171"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5605617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605617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6056174"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5605617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605617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05617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14:paraId="56056179"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2000"/>
        <w:gridCol w:w="1745"/>
        <w:gridCol w:w="935"/>
        <w:gridCol w:w="964"/>
        <w:gridCol w:w="701"/>
        <w:gridCol w:w="823"/>
        <w:gridCol w:w="631"/>
        <w:gridCol w:w="654"/>
        <w:gridCol w:w="704"/>
        <w:gridCol w:w="808"/>
        <w:gridCol w:w="865"/>
        <w:gridCol w:w="841"/>
        <w:gridCol w:w="937"/>
        <w:gridCol w:w="844"/>
        <w:gridCol w:w="773"/>
      </w:tblGrid>
      <w:tr w:rsidR="00B138F3" w:rsidRPr="00B138F3" w14:paraId="5605617B" w14:textId="77777777" w:rsidTr="00EB2CAF">
        <w:trPr>
          <w:trHeight w:val="305"/>
          <w:jc w:val="center"/>
        </w:trPr>
        <w:tc>
          <w:tcPr>
            <w:tcW w:w="15905" w:type="dxa"/>
            <w:gridSpan w:val="16"/>
          </w:tcPr>
          <w:p w14:paraId="5605617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6056180" w14:textId="77777777" w:rsidTr="000153DD">
        <w:trPr>
          <w:trHeight w:val="747"/>
          <w:jc w:val="center"/>
        </w:trPr>
        <w:tc>
          <w:tcPr>
            <w:tcW w:w="1680" w:type="dxa"/>
            <w:vAlign w:val="center"/>
          </w:tcPr>
          <w:p w14:paraId="5605617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14:paraId="560561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45" w:type="dxa"/>
            <w:vAlign w:val="center"/>
          </w:tcPr>
          <w:p w14:paraId="5605617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80" w:type="dxa"/>
            <w:gridSpan w:val="13"/>
            <w:vAlign w:val="center"/>
          </w:tcPr>
          <w:p w14:paraId="5605617F"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14:paraId="56056191" w14:textId="77777777" w:rsidTr="000153DD">
        <w:trPr>
          <w:trHeight w:val="594"/>
          <w:jc w:val="center"/>
        </w:trPr>
        <w:tc>
          <w:tcPr>
            <w:tcW w:w="1680" w:type="dxa"/>
          </w:tcPr>
          <w:p w14:paraId="56056181" w14:textId="77777777" w:rsidR="00071D1C" w:rsidRPr="00B138F3" w:rsidRDefault="00071D1C" w:rsidP="00B46D58">
            <w:pPr>
              <w:widowControl w:val="0"/>
              <w:jc w:val="center"/>
              <w:rPr>
                <w:rFonts w:ascii="GHEA Grapalat" w:hAnsi="GHEA Grapalat"/>
                <w:sz w:val="16"/>
                <w:szCs w:val="16"/>
              </w:rPr>
            </w:pPr>
          </w:p>
        </w:tc>
        <w:tc>
          <w:tcPr>
            <w:tcW w:w="2000" w:type="dxa"/>
          </w:tcPr>
          <w:p w14:paraId="56056182" w14:textId="77777777" w:rsidR="00071D1C" w:rsidRPr="00B138F3" w:rsidRDefault="00071D1C" w:rsidP="00B46D58">
            <w:pPr>
              <w:widowControl w:val="0"/>
              <w:jc w:val="center"/>
              <w:rPr>
                <w:rFonts w:ascii="GHEA Grapalat" w:hAnsi="GHEA Grapalat"/>
                <w:sz w:val="16"/>
                <w:szCs w:val="16"/>
              </w:rPr>
            </w:pPr>
          </w:p>
        </w:tc>
        <w:tc>
          <w:tcPr>
            <w:tcW w:w="1745" w:type="dxa"/>
          </w:tcPr>
          <w:p w14:paraId="56056183" w14:textId="77777777" w:rsidR="00071D1C" w:rsidRPr="00B138F3" w:rsidRDefault="00071D1C" w:rsidP="00B46D58">
            <w:pPr>
              <w:widowControl w:val="0"/>
              <w:jc w:val="center"/>
              <w:rPr>
                <w:rFonts w:ascii="GHEA Grapalat" w:hAnsi="GHEA Grapalat"/>
                <w:sz w:val="16"/>
                <w:szCs w:val="16"/>
              </w:rPr>
            </w:pPr>
          </w:p>
        </w:tc>
        <w:tc>
          <w:tcPr>
            <w:tcW w:w="935" w:type="dxa"/>
            <w:vAlign w:val="center"/>
          </w:tcPr>
          <w:p w14:paraId="5605618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5605618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1" w:type="dxa"/>
            <w:vAlign w:val="center"/>
          </w:tcPr>
          <w:p w14:paraId="560561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56056187"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1" w:type="dxa"/>
            <w:vAlign w:val="center"/>
          </w:tcPr>
          <w:p w14:paraId="5605618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54" w:type="dxa"/>
            <w:vAlign w:val="center"/>
          </w:tcPr>
          <w:p w14:paraId="5605618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4" w:type="dxa"/>
            <w:vAlign w:val="center"/>
          </w:tcPr>
          <w:p w14:paraId="5605618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8" w:type="dxa"/>
            <w:vAlign w:val="center"/>
          </w:tcPr>
          <w:p w14:paraId="5605618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14:paraId="5605618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14:paraId="5605618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7" w:type="dxa"/>
            <w:vAlign w:val="center"/>
          </w:tcPr>
          <w:p w14:paraId="5605618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14:paraId="5605618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56056190"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D02C0" w14:paraId="140934E9"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7F5DB053"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8426274"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03221111</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35C7D12F" w14:textId="3FB2E7B8" w:rsidR="005D02C0" w:rsidRDefault="005D02C0" w:rsidP="005D02C0">
            <w:pPr>
              <w:rPr>
                <w:rFonts w:ascii="Sylfaen" w:hAnsi="Sylfaen" w:cs="Calibri"/>
                <w:color w:val="000000"/>
                <w:sz w:val="18"/>
                <w:szCs w:val="18"/>
              </w:rPr>
            </w:pPr>
            <w:r>
              <w:rPr>
                <w:rFonts w:ascii="Sylfaen" w:hAnsi="Sylfaen" w:cs="Calibri"/>
                <w:color w:val="000000"/>
                <w:sz w:val="18"/>
                <w:szCs w:val="18"/>
              </w:rPr>
              <w:t>Базук</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4DB0D822" w14:textId="77E9FD11" w:rsidR="005D02C0" w:rsidRPr="00B1382A" w:rsidRDefault="005D02C0" w:rsidP="005D02C0">
            <w:pPr>
              <w:widowControl w:val="0"/>
              <w:jc w:val="center"/>
              <w:rPr>
                <w:rFonts w:ascii="GHEA Grapalat" w:hAnsi="GHEA Grapalat"/>
                <w:sz w:val="16"/>
                <w:szCs w:val="16"/>
              </w:rPr>
            </w:pPr>
            <w:bookmarkStart w:id="1" w:name="_GoBack"/>
            <w:bookmarkEnd w:id="1"/>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146064F3" w14:textId="3FE60F69"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510D7486" w14:textId="5440400D"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0C3C2601" w14:textId="25F8C8E8"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7A8AA85C" w14:textId="1AB4D269"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3469D3E0" w14:textId="260EA3F6"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AF1F4FE" w14:textId="49859E17"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0F508C18" w14:textId="56F9D5A2"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201B23B3" w14:textId="15897FD5"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4C355F98" w14:textId="7B0F5053"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36A134B1" w14:textId="30384DD9"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16F4869" w14:textId="644B1A2E"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0539C362" w14:textId="45804104" w:rsidR="005D02C0" w:rsidRPr="00B1382A" w:rsidRDefault="005D02C0" w:rsidP="005D02C0">
            <w:pPr>
              <w:widowControl w:val="0"/>
              <w:jc w:val="center"/>
              <w:rPr>
                <w:rFonts w:ascii="GHEA Grapalat" w:hAnsi="GHEA Grapalat"/>
                <w:sz w:val="16"/>
                <w:szCs w:val="16"/>
              </w:rPr>
            </w:pPr>
          </w:p>
        </w:tc>
      </w:tr>
      <w:tr w:rsidR="005D02C0" w14:paraId="5B1BE625"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403F8BDC"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2</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E5601F"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03221410</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5AA56000" w14:textId="676282F4" w:rsidR="005D02C0" w:rsidRDefault="005D02C0" w:rsidP="005D02C0">
            <w:pPr>
              <w:rPr>
                <w:rFonts w:ascii="Sylfaen" w:hAnsi="Sylfaen" w:cs="Calibri"/>
                <w:color w:val="000000"/>
                <w:sz w:val="18"/>
                <w:szCs w:val="18"/>
              </w:rPr>
            </w:pPr>
            <w:r>
              <w:rPr>
                <w:rFonts w:ascii="Sylfaen" w:hAnsi="Sylfaen" w:cs="Calibri"/>
                <w:color w:val="000000"/>
                <w:sz w:val="18"/>
                <w:szCs w:val="18"/>
              </w:rPr>
              <w:t>капуста</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1560B891" w14:textId="0AAEC45F"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3A9560FA" w14:textId="3428576D"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0FB6298B" w14:textId="1E2608B2"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5A64815A" w14:textId="6B43ABE3"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5CC33AF3" w14:textId="721A0521"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48B973A3" w14:textId="4CCD1135"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961B9F" w14:textId="6C928A35"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2AE4959" w14:textId="18A427AB"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0340CA14" w14:textId="62B01861"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7952692" w14:textId="3DE3AEA7"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5FF5AFEB" w14:textId="30155827"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F6AA508" w14:textId="677FE231"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694A1BDD" w14:textId="669E71C8" w:rsidR="005D02C0" w:rsidRPr="00B1382A" w:rsidRDefault="005D02C0" w:rsidP="005D02C0">
            <w:pPr>
              <w:widowControl w:val="0"/>
              <w:jc w:val="center"/>
              <w:rPr>
                <w:rFonts w:ascii="GHEA Grapalat" w:hAnsi="GHEA Grapalat"/>
                <w:sz w:val="16"/>
                <w:szCs w:val="16"/>
              </w:rPr>
            </w:pPr>
          </w:p>
        </w:tc>
      </w:tr>
      <w:tr w:rsidR="005D02C0" w14:paraId="3748D607"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5858F2C1"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3</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765C3BB"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03221340</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4612D32C" w14:textId="3AEF1D01" w:rsidR="005D02C0" w:rsidRDefault="005D02C0" w:rsidP="005D02C0">
            <w:pPr>
              <w:rPr>
                <w:rFonts w:ascii="Sylfaen" w:hAnsi="Sylfaen" w:cs="Calibri"/>
                <w:color w:val="000000"/>
                <w:sz w:val="18"/>
                <w:szCs w:val="18"/>
              </w:rPr>
            </w:pPr>
            <w:r>
              <w:rPr>
                <w:rFonts w:ascii="Sylfaen" w:hAnsi="Sylfaen" w:cs="Calibri"/>
                <w:color w:val="000000"/>
                <w:sz w:val="18"/>
                <w:szCs w:val="18"/>
              </w:rPr>
              <w:t>Смешанная зелень</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5B3C0A96" w14:textId="60852370"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296F00E6" w14:textId="07298FFA"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22823A51" w14:textId="16E26AD8"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79040931" w14:textId="03BD7948"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2AE19FDA" w14:textId="4BEDFADB"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2CBE3C32" w14:textId="5C51DF3C"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9182761" w14:textId="12C9A1D3"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4EAB6637" w14:textId="35FF00AC"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207D2BBE" w14:textId="3D9C7345"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7D03D0BE" w14:textId="19967F40"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166BF61F" w14:textId="28E94F5E"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46CDC8B8" w14:textId="19CEADAC"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5F9A234B" w14:textId="6DB026D5" w:rsidR="005D02C0" w:rsidRPr="00B1382A" w:rsidRDefault="005D02C0" w:rsidP="005D02C0">
            <w:pPr>
              <w:widowControl w:val="0"/>
              <w:jc w:val="center"/>
              <w:rPr>
                <w:rFonts w:ascii="GHEA Grapalat" w:hAnsi="GHEA Grapalat"/>
                <w:sz w:val="16"/>
                <w:szCs w:val="16"/>
              </w:rPr>
            </w:pPr>
          </w:p>
        </w:tc>
      </w:tr>
      <w:tr w:rsidR="005D02C0" w14:paraId="54A1C109"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0047A5F6"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4</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7B6728E"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15331172</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0D55A787" w14:textId="4E05A0C9" w:rsidR="005D02C0" w:rsidRDefault="005D02C0" w:rsidP="005D02C0">
            <w:pPr>
              <w:rPr>
                <w:rFonts w:ascii="Sylfaen" w:hAnsi="Sylfaen" w:cs="Calibri"/>
                <w:color w:val="000000"/>
                <w:sz w:val="18"/>
                <w:szCs w:val="18"/>
              </w:rPr>
            </w:pPr>
            <w:r>
              <w:rPr>
                <w:rFonts w:ascii="Sylfaen" w:hAnsi="Sylfaen" w:cs="Calibri"/>
                <w:color w:val="000000"/>
                <w:sz w:val="18"/>
                <w:szCs w:val="18"/>
              </w:rPr>
              <w:t>Молотый красный перец</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2A08A429" w14:textId="0A12FE90"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288E82A0" w14:textId="6B1E7247"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7E3603C5" w14:textId="79B335A8"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793B9FFD" w14:textId="5FC09223"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7F759DD3" w14:textId="04879089"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5E349DAA" w14:textId="72A6D007"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915FE5" w14:textId="1919177D"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1B18A591" w14:textId="79144146"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1B946932" w14:textId="4ECBBCBB"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27945B83" w14:textId="0AD2A9E0"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01877AD9" w14:textId="7BBFDEC8"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45808A88" w14:textId="0F3B9495"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6F4F69FB" w14:textId="6EAD73AD" w:rsidR="005D02C0" w:rsidRPr="00B1382A" w:rsidRDefault="005D02C0" w:rsidP="005D02C0">
            <w:pPr>
              <w:widowControl w:val="0"/>
              <w:jc w:val="center"/>
              <w:rPr>
                <w:rFonts w:ascii="GHEA Grapalat" w:hAnsi="GHEA Grapalat"/>
                <w:sz w:val="16"/>
                <w:szCs w:val="16"/>
              </w:rPr>
            </w:pPr>
          </w:p>
        </w:tc>
      </w:tr>
      <w:tr w:rsidR="005D02C0" w14:paraId="688AC7C9"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5C77640A"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5</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B45B171"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15332230</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6BB525C6" w14:textId="261E81D6" w:rsidR="005D02C0" w:rsidRDefault="005D02C0" w:rsidP="005D02C0">
            <w:pPr>
              <w:rPr>
                <w:rFonts w:ascii="Sylfaen" w:hAnsi="Sylfaen" w:cs="Calibri"/>
                <w:color w:val="000000"/>
                <w:sz w:val="18"/>
                <w:szCs w:val="18"/>
              </w:rPr>
            </w:pPr>
            <w:r>
              <w:rPr>
                <w:rFonts w:ascii="Sylfaen" w:hAnsi="Sylfaen" w:cs="Calibri"/>
                <w:color w:val="000000"/>
                <w:sz w:val="18"/>
                <w:szCs w:val="18"/>
              </w:rPr>
              <w:t>варенье</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1F770229" w14:textId="6912FC75"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339AA1A8" w14:textId="73F3BFD3"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4E387DCD" w14:textId="28F256AC"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683EFE28" w14:textId="40C6E2A9"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53A938D2" w14:textId="4FD53108"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1DF5A689" w14:textId="4D6C53BC"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4028BDD" w14:textId="7D15EE85"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20BCA309" w14:textId="4883A320"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7FC74C95" w14:textId="35F30E98"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1BD1F8CD" w14:textId="59C35725"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61428FEF" w14:textId="2F8699B4"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5198BE42" w14:textId="7FBA777B"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6BC7BC2C" w14:textId="15BC9C07" w:rsidR="005D02C0" w:rsidRPr="00B1382A" w:rsidRDefault="005D02C0" w:rsidP="005D02C0">
            <w:pPr>
              <w:widowControl w:val="0"/>
              <w:jc w:val="center"/>
              <w:rPr>
                <w:rFonts w:ascii="GHEA Grapalat" w:hAnsi="GHEA Grapalat"/>
                <w:sz w:val="16"/>
                <w:szCs w:val="16"/>
              </w:rPr>
            </w:pPr>
          </w:p>
        </w:tc>
      </w:tr>
      <w:tr w:rsidR="005D02C0" w14:paraId="7C93A2B4"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2F1F6820"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6</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2EA6200"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15821400</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54BE73B0" w14:textId="56A3B804" w:rsidR="005D02C0" w:rsidRDefault="005D02C0" w:rsidP="005D02C0">
            <w:pPr>
              <w:rPr>
                <w:rFonts w:ascii="Sylfaen" w:hAnsi="Sylfaen" w:cs="Calibri"/>
                <w:color w:val="000000"/>
                <w:sz w:val="18"/>
                <w:szCs w:val="18"/>
              </w:rPr>
            </w:pPr>
            <w:r>
              <w:rPr>
                <w:rFonts w:ascii="Sylfaen" w:hAnsi="Sylfaen" w:cs="Calibri"/>
                <w:color w:val="000000"/>
                <w:sz w:val="18"/>
                <w:szCs w:val="18"/>
              </w:rPr>
              <w:t>Крекеры (паксимат)</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2969110A" w14:textId="40BB3E9F"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3EBF67E7" w14:textId="1F19ED8F"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5001D665" w14:textId="7D68232A"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718AB37C" w14:textId="44A4B2B2"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7114913B" w14:textId="03B4A82F"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3D1487EF" w14:textId="27A1C2A3"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7AFAD45" w14:textId="353E0710"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09971AEB" w14:textId="05875E6C"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04F05D9A" w14:textId="210986DC"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14438137" w14:textId="6587AD20"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7CC0CB28" w14:textId="0950382C"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0B3EB5DF" w14:textId="03B9C892"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7FD3D4B2" w14:textId="186C099F" w:rsidR="005D02C0" w:rsidRPr="00B1382A" w:rsidRDefault="005D02C0" w:rsidP="005D02C0">
            <w:pPr>
              <w:widowControl w:val="0"/>
              <w:jc w:val="center"/>
              <w:rPr>
                <w:rFonts w:ascii="GHEA Grapalat" w:hAnsi="GHEA Grapalat"/>
                <w:sz w:val="16"/>
                <w:szCs w:val="16"/>
              </w:rPr>
            </w:pPr>
          </w:p>
        </w:tc>
      </w:tr>
      <w:tr w:rsidR="005D02C0" w14:paraId="14933E1E"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46D5BEEA"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7</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109E3AA"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15331171</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436F9D44" w14:textId="1E2DAE5D" w:rsidR="005D02C0" w:rsidRDefault="005D02C0" w:rsidP="005D02C0">
            <w:pPr>
              <w:rPr>
                <w:rFonts w:ascii="Sylfaen" w:hAnsi="Sylfaen" w:cs="Calibri"/>
                <w:color w:val="000000"/>
                <w:sz w:val="18"/>
                <w:szCs w:val="18"/>
              </w:rPr>
            </w:pPr>
            <w:r>
              <w:rPr>
                <w:rFonts w:ascii="Sylfaen" w:hAnsi="Sylfaen" w:cs="Calibri"/>
                <w:color w:val="000000"/>
                <w:sz w:val="18"/>
                <w:szCs w:val="18"/>
              </w:rPr>
              <w:t>Зеленый, красный перец</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2BF10F7F" w14:textId="32BCCF21"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59EC5426" w14:textId="01ABB148"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5A652DEA" w14:textId="6FCC0A15"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769F4A5D" w14:textId="1C89DC10"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57F4C240" w14:textId="6FC96739"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63CD03D0" w14:textId="50DAAA70"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B183859" w14:textId="07472ECA"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B369CD9" w14:textId="40BF55B1"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792C2DF6" w14:textId="030DBAAE"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2EEC1D65" w14:textId="7CFFF959"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33307C3E" w14:textId="5C031315"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661B141D" w14:textId="3AB20F55"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37DF8237" w14:textId="6A5E3206" w:rsidR="005D02C0" w:rsidRPr="00B1382A" w:rsidRDefault="005D02C0" w:rsidP="005D02C0">
            <w:pPr>
              <w:widowControl w:val="0"/>
              <w:jc w:val="center"/>
              <w:rPr>
                <w:rFonts w:ascii="GHEA Grapalat" w:hAnsi="GHEA Grapalat"/>
                <w:sz w:val="16"/>
                <w:szCs w:val="16"/>
              </w:rPr>
            </w:pPr>
          </w:p>
        </w:tc>
      </w:tr>
      <w:tr w:rsidR="005D02C0" w14:paraId="39C82E1B"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6FC2B8F9"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8</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C3F0B84"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15872100</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39A97F86" w14:textId="29C1BD8B" w:rsidR="005D02C0" w:rsidRDefault="005D02C0" w:rsidP="005D02C0">
            <w:pPr>
              <w:rPr>
                <w:rFonts w:ascii="Sylfaen" w:hAnsi="Sylfaen" w:cs="Calibri"/>
                <w:color w:val="000000"/>
                <w:sz w:val="18"/>
                <w:szCs w:val="18"/>
              </w:rPr>
            </w:pPr>
            <w:r>
              <w:rPr>
                <w:rFonts w:ascii="Sylfaen" w:hAnsi="Sylfaen" w:cs="Calibri"/>
                <w:color w:val="000000"/>
                <w:sz w:val="18"/>
                <w:szCs w:val="18"/>
              </w:rPr>
              <w:t>Черный перец</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368E16D7" w14:textId="3A982046"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40F03CF" w14:textId="53749580"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4F11DD89" w14:textId="1CD9328A"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7B6CB997" w14:textId="66105D53"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1518DA7B" w14:textId="3863C1D8"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758267A3" w14:textId="01B92F99"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6CED8F2" w14:textId="73438E5B"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686571C9" w14:textId="2ECFC19E"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16CB1CDD" w14:textId="438A619E"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091F12E5" w14:textId="23606188"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08248F0C" w14:textId="3707053A"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7D906725" w14:textId="3F082883"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27D1E197" w14:textId="1062F2C5" w:rsidR="005D02C0" w:rsidRPr="00B1382A" w:rsidRDefault="005D02C0" w:rsidP="005D02C0">
            <w:pPr>
              <w:widowControl w:val="0"/>
              <w:jc w:val="center"/>
              <w:rPr>
                <w:rFonts w:ascii="GHEA Grapalat" w:hAnsi="GHEA Grapalat"/>
                <w:sz w:val="16"/>
                <w:szCs w:val="16"/>
              </w:rPr>
            </w:pPr>
          </w:p>
        </w:tc>
      </w:tr>
      <w:tr w:rsidR="005D02C0" w14:paraId="599B5669" w14:textId="77777777" w:rsidTr="00B1382A">
        <w:trPr>
          <w:trHeight w:val="404"/>
          <w:jc w:val="center"/>
        </w:trPr>
        <w:tc>
          <w:tcPr>
            <w:tcW w:w="1680" w:type="dxa"/>
            <w:tcBorders>
              <w:top w:val="single" w:sz="4" w:space="0" w:color="auto"/>
              <w:left w:val="single" w:sz="4" w:space="0" w:color="auto"/>
              <w:bottom w:val="single" w:sz="4" w:space="0" w:color="auto"/>
              <w:right w:val="single" w:sz="4" w:space="0" w:color="auto"/>
            </w:tcBorders>
            <w:shd w:val="clear" w:color="auto" w:fill="auto"/>
          </w:tcPr>
          <w:p w14:paraId="4F9D89E4"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lastRenderedPageBreak/>
              <w:t>9</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9BFBFA0" w14:textId="77777777" w:rsidR="005D02C0" w:rsidRPr="00B1382A" w:rsidRDefault="005D02C0" w:rsidP="005D02C0">
            <w:pPr>
              <w:widowControl w:val="0"/>
              <w:jc w:val="center"/>
              <w:rPr>
                <w:rFonts w:ascii="GHEA Grapalat" w:hAnsi="GHEA Grapalat"/>
                <w:sz w:val="16"/>
                <w:szCs w:val="16"/>
              </w:rPr>
            </w:pPr>
            <w:r w:rsidRPr="00B1382A">
              <w:rPr>
                <w:rFonts w:ascii="GHEA Grapalat" w:hAnsi="GHEA Grapalat"/>
                <w:sz w:val="16"/>
                <w:szCs w:val="16"/>
              </w:rPr>
              <w:t>15331161</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7C27481F" w14:textId="4669829C" w:rsidR="005D02C0" w:rsidRDefault="005D02C0" w:rsidP="005D02C0">
            <w:pPr>
              <w:rPr>
                <w:rFonts w:ascii="Sylfaen" w:hAnsi="Sylfaen" w:cs="Calibri"/>
                <w:color w:val="000000"/>
                <w:sz w:val="18"/>
                <w:szCs w:val="18"/>
              </w:rPr>
            </w:pPr>
            <w:r>
              <w:rPr>
                <w:rFonts w:ascii="Sylfaen" w:hAnsi="Sylfaen" w:cs="Calibri"/>
                <w:color w:val="000000"/>
                <w:sz w:val="18"/>
                <w:szCs w:val="18"/>
              </w:rPr>
              <w:t>Луковая голова</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0A06B5CA" w14:textId="543E8869" w:rsidR="005D02C0" w:rsidRPr="00B1382A" w:rsidRDefault="005D02C0" w:rsidP="005D02C0">
            <w:pPr>
              <w:widowControl w:val="0"/>
              <w:jc w:val="center"/>
              <w:rPr>
                <w:rFonts w:ascii="GHEA Grapalat" w:hAnsi="GHEA Grapalat"/>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3E78C8D8" w14:textId="468E1814" w:rsidR="005D02C0" w:rsidRPr="00B1382A" w:rsidRDefault="005D02C0" w:rsidP="005D02C0">
            <w:pPr>
              <w:widowControl w:val="0"/>
              <w:jc w:val="center"/>
              <w:rPr>
                <w:rFonts w:ascii="GHEA Grapalat" w:hAnsi="GHEA Grapalat"/>
                <w:sz w:val="16"/>
                <w:szCs w:val="16"/>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3ABDE4BB" w14:textId="39E2A2D8" w:rsidR="005D02C0" w:rsidRPr="00B1382A" w:rsidRDefault="005D02C0" w:rsidP="005D02C0">
            <w:pPr>
              <w:widowControl w:val="0"/>
              <w:jc w:val="center"/>
              <w:rPr>
                <w:rFonts w:ascii="GHEA Grapalat" w:hAnsi="GHEA Grapalat"/>
                <w:sz w:val="16"/>
                <w:szCs w:val="16"/>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14:paraId="21FCA0BE" w14:textId="1A794898" w:rsidR="005D02C0" w:rsidRPr="00B1382A" w:rsidRDefault="005D02C0" w:rsidP="005D02C0">
            <w:pPr>
              <w:widowControl w:val="0"/>
              <w:jc w:val="center"/>
              <w:rPr>
                <w:rFonts w:ascii="GHEA Grapalat" w:hAnsi="GHEA Grapalat"/>
                <w:sz w:val="16"/>
                <w:szCs w:val="16"/>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14:paraId="73AF6573" w14:textId="6451355E" w:rsidR="005D02C0" w:rsidRPr="00B1382A" w:rsidRDefault="005D02C0" w:rsidP="005D02C0">
            <w:pPr>
              <w:widowControl w:val="0"/>
              <w:jc w:val="center"/>
              <w:rPr>
                <w:rFonts w:ascii="GHEA Grapalat" w:hAnsi="GHEA Grapalat"/>
                <w:sz w:val="16"/>
                <w:szCs w:val="16"/>
              </w:rPr>
            </w:pPr>
          </w:p>
        </w:tc>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2AD3D11C" w14:textId="158D2F03" w:rsidR="005D02C0" w:rsidRPr="00B1382A" w:rsidRDefault="005D02C0" w:rsidP="005D02C0">
            <w:pPr>
              <w:widowControl w:val="0"/>
              <w:jc w:val="center"/>
              <w:rPr>
                <w:rFonts w:ascii="GHEA Grapalat" w:hAnsi="GHEA Grapalat"/>
                <w:sz w:val="16"/>
                <w:szCs w:val="16"/>
              </w:rPr>
            </w:pP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B09DB0B" w14:textId="19D182A2" w:rsidR="005D02C0" w:rsidRPr="00B1382A" w:rsidRDefault="005D02C0" w:rsidP="005D02C0">
            <w:pPr>
              <w:widowControl w:val="0"/>
              <w:jc w:val="center"/>
              <w:rPr>
                <w:rFonts w:ascii="GHEA Grapalat" w:hAnsi="GHEA Grapalat"/>
                <w:sz w:val="16"/>
                <w:szCs w:val="16"/>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6424ED7D" w14:textId="27AFAECC" w:rsidR="005D02C0" w:rsidRPr="00B1382A" w:rsidRDefault="005D02C0" w:rsidP="005D02C0">
            <w:pPr>
              <w:widowControl w:val="0"/>
              <w:jc w:val="center"/>
              <w:rPr>
                <w:rFonts w:ascii="GHEA Grapalat" w:hAnsi="GHEA Grapalat"/>
                <w:sz w:val="16"/>
                <w:szCs w:val="16"/>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77B7D2F6" w14:textId="52627F04" w:rsidR="005D02C0" w:rsidRPr="00B1382A" w:rsidRDefault="005D02C0" w:rsidP="005D02C0">
            <w:pPr>
              <w:widowControl w:val="0"/>
              <w:jc w:val="center"/>
              <w:rPr>
                <w:rFonts w:ascii="GHEA Grapalat" w:hAnsi="GHEA Grapalat"/>
                <w:sz w:val="16"/>
                <w:szCs w:val="16"/>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14:paraId="62251F8D" w14:textId="0B8A4415" w:rsidR="005D02C0" w:rsidRPr="00B1382A" w:rsidRDefault="005D02C0" w:rsidP="005D02C0">
            <w:pPr>
              <w:widowControl w:val="0"/>
              <w:jc w:val="center"/>
              <w:rPr>
                <w:rFonts w:ascii="GHEA Grapalat" w:hAnsi="GHEA Grapalat"/>
                <w:sz w:val="16"/>
                <w:szCs w:val="16"/>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14:paraId="45384B8C" w14:textId="731519C3" w:rsidR="005D02C0" w:rsidRPr="00B1382A" w:rsidRDefault="005D02C0" w:rsidP="005D02C0">
            <w:pPr>
              <w:widowControl w:val="0"/>
              <w:jc w:val="center"/>
              <w:rPr>
                <w:rFonts w:ascii="GHEA Grapalat" w:hAnsi="GHEA Grapalat"/>
                <w:sz w:val="16"/>
                <w:szCs w:val="16"/>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1BB72635" w14:textId="1973306A" w:rsidR="005D02C0" w:rsidRPr="00B1382A" w:rsidRDefault="005D02C0" w:rsidP="005D02C0">
            <w:pPr>
              <w:widowControl w:val="0"/>
              <w:jc w:val="center"/>
              <w:rPr>
                <w:rFonts w:ascii="GHEA Grapalat" w:hAnsi="GHEA Grapalat"/>
                <w:sz w:val="16"/>
                <w:szCs w:val="16"/>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5C418BC1" w14:textId="791AEFEC" w:rsidR="005D02C0" w:rsidRPr="00B1382A" w:rsidRDefault="005D02C0" w:rsidP="005D02C0">
            <w:pPr>
              <w:widowControl w:val="0"/>
              <w:jc w:val="center"/>
              <w:rPr>
                <w:rFonts w:ascii="GHEA Grapalat" w:hAnsi="GHEA Grapalat"/>
                <w:sz w:val="16"/>
                <w:szCs w:val="16"/>
              </w:rPr>
            </w:pPr>
          </w:p>
        </w:tc>
      </w:tr>
    </w:tbl>
    <w:p w14:paraId="560569CE"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60569D8" w14:textId="77777777" w:rsidTr="00E22E51">
        <w:trPr>
          <w:jc w:val="center"/>
        </w:trPr>
        <w:tc>
          <w:tcPr>
            <w:tcW w:w="4536" w:type="dxa"/>
          </w:tcPr>
          <w:p w14:paraId="560569C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60569D0"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60569D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60569D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60569D3" w14:textId="77777777" w:rsidR="00071D1C" w:rsidRPr="00B138F3" w:rsidRDefault="00071D1C" w:rsidP="00B46D58">
            <w:pPr>
              <w:widowControl w:val="0"/>
              <w:spacing w:after="160"/>
              <w:jc w:val="center"/>
              <w:rPr>
                <w:rFonts w:ascii="GHEA Grapalat" w:hAnsi="GHEA Grapalat"/>
              </w:rPr>
            </w:pPr>
          </w:p>
        </w:tc>
        <w:tc>
          <w:tcPr>
            <w:tcW w:w="4343" w:type="dxa"/>
          </w:tcPr>
          <w:p w14:paraId="560569D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60569D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60569D6"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60569D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60569D9"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60569D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560569D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0569DC"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560569E9" w14:textId="77777777" w:rsidTr="007A2020">
        <w:trPr>
          <w:tblCellSpacing w:w="7" w:type="dxa"/>
          <w:jc w:val="center"/>
        </w:trPr>
        <w:tc>
          <w:tcPr>
            <w:tcW w:w="0" w:type="auto"/>
            <w:vAlign w:val="center"/>
          </w:tcPr>
          <w:p w14:paraId="560569DD"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0569D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60569D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560569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60569E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60569E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560569E3"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560569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60569E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60569E6"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560569E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560569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560569EA" w14:textId="77777777" w:rsidR="0038400D" w:rsidRPr="00B138F3" w:rsidRDefault="0038400D" w:rsidP="00B46D58">
      <w:pPr>
        <w:widowControl w:val="0"/>
        <w:spacing w:after="160"/>
        <w:ind w:firstLine="375"/>
        <w:rPr>
          <w:rFonts w:ascii="GHEA Grapalat" w:hAnsi="GHEA Grapalat"/>
          <w:iCs/>
        </w:rPr>
      </w:pPr>
    </w:p>
    <w:p w14:paraId="560569EB"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560569EC"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60569ED"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60569EE"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60569EF"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560569F0"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60569F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60569F2"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60569F3"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60569F6" w14:textId="77777777" w:rsidTr="00AB4EAB">
        <w:trPr>
          <w:jc w:val="center"/>
        </w:trPr>
        <w:tc>
          <w:tcPr>
            <w:tcW w:w="442" w:type="dxa"/>
            <w:vMerge w:val="restart"/>
            <w:shd w:val="clear" w:color="auto" w:fill="auto"/>
            <w:vAlign w:val="center"/>
          </w:tcPr>
          <w:p w14:paraId="560569F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560569F5"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60569FE" w14:textId="77777777" w:rsidTr="00AB4EAB">
        <w:trPr>
          <w:jc w:val="center"/>
        </w:trPr>
        <w:tc>
          <w:tcPr>
            <w:tcW w:w="442" w:type="dxa"/>
            <w:vMerge/>
            <w:shd w:val="clear" w:color="auto" w:fill="auto"/>
          </w:tcPr>
          <w:p w14:paraId="560569F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60569F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560569F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60569F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60569F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560569FC"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60569F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6056A08" w14:textId="77777777" w:rsidTr="00AB4EAB">
        <w:trPr>
          <w:trHeight w:val="1105"/>
          <w:jc w:val="center"/>
        </w:trPr>
        <w:tc>
          <w:tcPr>
            <w:tcW w:w="442" w:type="dxa"/>
            <w:vMerge/>
            <w:tcBorders>
              <w:bottom w:val="single" w:sz="4" w:space="0" w:color="auto"/>
            </w:tcBorders>
            <w:shd w:val="clear" w:color="auto" w:fill="auto"/>
          </w:tcPr>
          <w:p w14:paraId="560569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6056A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56056A0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6056A0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6056A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56056A0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6056A0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6056A0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6056A0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56056A12" w14:textId="77777777" w:rsidTr="00AB4EAB">
        <w:trPr>
          <w:jc w:val="center"/>
        </w:trPr>
        <w:tc>
          <w:tcPr>
            <w:tcW w:w="442" w:type="dxa"/>
            <w:shd w:val="clear" w:color="auto" w:fill="auto"/>
            <w:vAlign w:val="center"/>
          </w:tcPr>
          <w:p w14:paraId="56056A0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56056A0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6056A0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6056A0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56056A0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6056A0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6056A0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6056A1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56056A1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56056A1C" w14:textId="77777777" w:rsidTr="00AB4EAB">
        <w:trPr>
          <w:jc w:val="center"/>
        </w:trPr>
        <w:tc>
          <w:tcPr>
            <w:tcW w:w="442" w:type="dxa"/>
            <w:shd w:val="clear" w:color="auto" w:fill="auto"/>
          </w:tcPr>
          <w:p w14:paraId="56056A1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6056A1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6056A1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056A1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56056A1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56056A1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6056A1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6056A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6056A1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6056A1D" w14:textId="77777777" w:rsidR="0038400D" w:rsidRPr="00B138F3" w:rsidRDefault="0038400D" w:rsidP="00B46D58">
      <w:pPr>
        <w:widowControl w:val="0"/>
        <w:spacing w:after="160"/>
        <w:ind w:firstLine="375"/>
        <w:jc w:val="both"/>
        <w:rPr>
          <w:rFonts w:ascii="GHEA Grapalat" w:hAnsi="GHEA Grapalat" w:cs="Arial"/>
          <w:iCs/>
          <w:lang w:val="en-US"/>
        </w:rPr>
      </w:pPr>
    </w:p>
    <w:p w14:paraId="56056A1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6056A1F"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6056A22" w14:textId="77777777" w:rsidTr="007A2020">
        <w:trPr>
          <w:trHeight w:val="266"/>
          <w:tblCellSpacing w:w="7" w:type="dxa"/>
          <w:jc w:val="center"/>
        </w:trPr>
        <w:tc>
          <w:tcPr>
            <w:tcW w:w="0" w:type="auto"/>
            <w:vAlign w:val="center"/>
          </w:tcPr>
          <w:p w14:paraId="56056A2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6056A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6056A27" w14:textId="77777777" w:rsidTr="007A2020">
        <w:trPr>
          <w:trHeight w:val="473"/>
          <w:tblCellSpacing w:w="7" w:type="dxa"/>
          <w:jc w:val="center"/>
        </w:trPr>
        <w:tc>
          <w:tcPr>
            <w:tcW w:w="0" w:type="auto"/>
            <w:vAlign w:val="center"/>
          </w:tcPr>
          <w:p w14:paraId="56056A23"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6056A24"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56056A2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6056A26"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056A2C" w14:textId="77777777" w:rsidTr="007A2020">
        <w:trPr>
          <w:trHeight w:val="503"/>
          <w:tblCellSpacing w:w="7" w:type="dxa"/>
          <w:jc w:val="center"/>
        </w:trPr>
        <w:tc>
          <w:tcPr>
            <w:tcW w:w="0" w:type="auto"/>
            <w:vAlign w:val="center"/>
          </w:tcPr>
          <w:p w14:paraId="56056A2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6056A2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56056A2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6056A2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6056A2F" w14:textId="77777777" w:rsidTr="007A2020">
        <w:trPr>
          <w:trHeight w:val="281"/>
          <w:tblCellSpacing w:w="7" w:type="dxa"/>
          <w:jc w:val="center"/>
        </w:trPr>
        <w:tc>
          <w:tcPr>
            <w:tcW w:w="0" w:type="auto"/>
            <w:vAlign w:val="center"/>
          </w:tcPr>
          <w:p w14:paraId="56056A2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6056A2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56056A30" w14:textId="77777777" w:rsidR="00196F14" w:rsidRPr="00B138F3" w:rsidRDefault="00196F14" w:rsidP="00B46D58">
      <w:pPr>
        <w:widowControl w:val="0"/>
        <w:spacing w:after="160"/>
        <w:jc w:val="right"/>
        <w:rPr>
          <w:rFonts w:ascii="GHEA Grapalat" w:hAnsi="GHEA Grapalat" w:cs="Sylfaen"/>
          <w:b/>
        </w:rPr>
      </w:pPr>
    </w:p>
    <w:p w14:paraId="56056A3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56056A32"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56056A33"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56056A3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56056A3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6056A3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6056A3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6056A3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6056A39"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6056A3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6056A3B"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6056A3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56056A3D"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6056A3E"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6056A40"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6056A3F"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56056A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056A41"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6056A42"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6056A4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6056A4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056A4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056A4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6056A47"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6056A4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056A49"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056A4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6056A4B" w14:textId="77777777" w:rsidR="00071D1C" w:rsidRPr="00B138F3" w:rsidRDefault="00071D1C" w:rsidP="00B46D58">
            <w:pPr>
              <w:widowControl w:val="0"/>
              <w:spacing w:after="120"/>
              <w:jc w:val="center"/>
              <w:rPr>
                <w:rFonts w:ascii="GHEA Grapalat" w:hAnsi="GHEA Grapalat" w:cs="Sylfaen"/>
                <w:sz w:val="20"/>
                <w:szCs w:val="20"/>
              </w:rPr>
            </w:pPr>
          </w:p>
        </w:tc>
      </w:tr>
    </w:tbl>
    <w:p w14:paraId="56056A4D"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6056A4E"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6056A4F" w14:textId="77777777" w:rsidR="00B138F3" w:rsidRDefault="00B138F3" w:rsidP="00B138F3">
      <w:pPr>
        <w:rPr>
          <w:rFonts w:ascii="GHEA Grapalat" w:hAnsi="GHEA Grapalat"/>
        </w:rPr>
      </w:pPr>
      <w:r>
        <w:rPr>
          <w:rFonts w:ascii="GHEA Grapalat" w:hAnsi="GHEA Grapalat"/>
        </w:rPr>
        <w:t xml:space="preserve">                                                       </w:t>
      </w:r>
    </w:p>
    <w:p w14:paraId="56056A5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56056A51"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56056A54" w14:textId="77777777" w:rsidTr="007072C5">
        <w:tc>
          <w:tcPr>
            <w:tcW w:w="4450" w:type="dxa"/>
          </w:tcPr>
          <w:p w14:paraId="56056A52"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56056A53"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6056A55"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6056A56"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6056A5B" w14:textId="77777777" w:rsidTr="00E22E51">
        <w:trPr>
          <w:tblCellSpacing w:w="7" w:type="dxa"/>
          <w:jc w:val="center"/>
        </w:trPr>
        <w:tc>
          <w:tcPr>
            <w:tcW w:w="0" w:type="auto"/>
            <w:vAlign w:val="center"/>
          </w:tcPr>
          <w:p w14:paraId="56056A57"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6056A5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6056A5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6056A5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56056A60" w14:textId="77777777" w:rsidTr="00E22E51">
        <w:trPr>
          <w:tblCellSpacing w:w="7" w:type="dxa"/>
          <w:jc w:val="center"/>
        </w:trPr>
        <w:tc>
          <w:tcPr>
            <w:tcW w:w="0" w:type="auto"/>
            <w:vAlign w:val="center"/>
          </w:tcPr>
          <w:p w14:paraId="56056A5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6056A5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6056A5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6056A5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56056A61"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C722F" w14:textId="77777777" w:rsidR="00012F9F" w:rsidRDefault="00012F9F">
      <w:r>
        <w:separator/>
      </w:r>
    </w:p>
  </w:endnote>
  <w:endnote w:type="continuationSeparator" w:id="0">
    <w:p w14:paraId="013D348C" w14:textId="77777777" w:rsidR="00012F9F" w:rsidRDefault="00012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56056A66" w14:textId="77777777" w:rsidR="00EB2CAF" w:rsidRPr="00C861E9" w:rsidRDefault="00EB2CA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2128B">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AEEA6" w14:textId="77777777" w:rsidR="00012F9F" w:rsidRDefault="00012F9F">
      <w:r>
        <w:separator/>
      </w:r>
    </w:p>
  </w:footnote>
  <w:footnote w:type="continuationSeparator" w:id="0">
    <w:p w14:paraId="343E8BB5" w14:textId="77777777" w:rsidR="00012F9F" w:rsidRDefault="00012F9F">
      <w:r>
        <w:continuationSeparator/>
      </w:r>
    </w:p>
  </w:footnote>
  <w:footnote w:id="1">
    <w:p w14:paraId="56056A67" w14:textId="77777777" w:rsidR="00EB2CAF" w:rsidRPr="00ED3BA4" w:rsidRDefault="00EB2CAF" w:rsidP="007A5F50">
      <w:pPr>
        <w:pStyle w:val="FootnoteText"/>
        <w:jc w:val="both"/>
        <w:rPr>
          <w:rFonts w:asciiTheme="minorHAnsi" w:hAnsiTheme="minorHAnsi"/>
          <w:i/>
          <w:lang w:val="hy-AM"/>
        </w:rPr>
      </w:pPr>
    </w:p>
  </w:footnote>
  <w:footnote w:id="2">
    <w:p w14:paraId="56056A68" w14:textId="77777777" w:rsidR="00EB2CAF" w:rsidRPr="0049623A" w:rsidDel="00932115" w:rsidRDefault="00EB2CAF"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14:paraId="56056A69" w14:textId="77777777" w:rsidR="00EB2CAF" w:rsidRPr="002C2499" w:rsidRDefault="00EB2CAF"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56056A6A" w14:textId="77777777" w:rsidR="00EB2CAF" w:rsidRPr="000811C1" w:rsidRDefault="00EB2CAF">
      <w:pPr>
        <w:pStyle w:val="FootnoteText"/>
        <w:rPr>
          <w:rFonts w:asciiTheme="minorHAnsi" w:hAnsiTheme="minorHAnsi"/>
        </w:rPr>
      </w:pPr>
    </w:p>
  </w:footnote>
  <w:footnote w:id="4">
    <w:p w14:paraId="56056A6B" w14:textId="77777777" w:rsidR="00EB2CAF" w:rsidRPr="008842CE" w:rsidRDefault="00EB2CA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6056A6C" w14:textId="77777777" w:rsidR="00EB2CAF" w:rsidRPr="000811C1" w:rsidRDefault="00EB2CAF">
      <w:pPr>
        <w:pStyle w:val="FootnoteText"/>
        <w:rPr>
          <w:lang w:val="af-ZA"/>
        </w:rPr>
      </w:pPr>
    </w:p>
  </w:footnote>
  <w:footnote w:id="5">
    <w:p w14:paraId="56056A6D" w14:textId="77777777" w:rsidR="00EB2CAF" w:rsidRPr="0092041F" w:rsidRDefault="00EB2CAF"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14:paraId="56056A6E" w14:textId="77777777" w:rsidR="00EB2CAF" w:rsidRPr="00511966" w:rsidRDefault="00EB2CAF"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7">
    <w:p w14:paraId="56056A6F" w14:textId="77777777" w:rsidR="00EB2CAF" w:rsidRPr="00A31673" w:rsidRDefault="00EB2CA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56056A71" w14:textId="77777777" w:rsidR="00EB2CAF" w:rsidRDefault="00EB2CA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6056A72" w14:textId="77777777" w:rsidR="00EB2CAF" w:rsidRDefault="00EB2CAF" w:rsidP="006B3E56">
      <w:pPr>
        <w:pStyle w:val="FootnoteText"/>
        <w:rPr>
          <w:rFonts w:asciiTheme="minorHAnsi" w:hAnsiTheme="minorHAnsi"/>
          <w:lang w:val="af-ZA"/>
        </w:rPr>
      </w:pPr>
    </w:p>
  </w:footnote>
  <w:footnote w:id="9">
    <w:p w14:paraId="56056A73" w14:textId="77777777" w:rsidR="00EB2CAF" w:rsidRPr="00A25D1B" w:rsidRDefault="00EB2CA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56056A74" w14:textId="77777777" w:rsidR="00EB2CAF" w:rsidRPr="00DC619D" w:rsidRDefault="00EB2CA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56056A75" w14:textId="77777777" w:rsidR="00EB2CAF" w:rsidRPr="00D3436F" w:rsidRDefault="00EB2CA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6056A76" w14:textId="77777777" w:rsidR="00EB2CAF" w:rsidRPr="00D3436F" w:rsidRDefault="00EB2CAF">
      <w:pPr>
        <w:pStyle w:val="FootnoteText"/>
        <w:rPr>
          <w:lang w:val="es-ES"/>
        </w:rPr>
      </w:pPr>
    </w:p>
  </w:footnote>
  <w:footnote w:id="12">
    <w:p w14:paraId="56056A77" w14:textId="77777777" w:rsidR="00EB2CAF" w:rsidRPr="00217344" w:rsidRDefault="00EB2CA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56056A78" w14:textId="77777777" w:rsidR="00EB2CAF" w:rsidRPr="00217344" w:rsidRDefault="00EB2CA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56056A79" w14:textId="77777777" w:rsidR="00EB2CAF" w:rsidRPr="008842CE" w:rsidRDefault="00EB2CA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6056A7A" w14:textId="77777777" w:rsidR="00EB2CAF" w:rsidRPr="008842CE" w:rsidRDefault="00EB2CAF" w:rsidP="003D2FE2">
      <w:pPr>
        <w:pStyle w:val="FootnoteText"/>
        <w:jc w:val="both"/>
        <w:rPr>
          <w:rFonts w:ascii="GHEA Grapalat" w:hAnsi="GHEA Grapalat"/>
        </w:rPr>
      </w:pPr>
    </w:p>
  </w:footnote>
  <w:footnote w:id="15">
    <w:p w14:paraId="56056A7B" w14:textId="77777777" w:rsidR="00EB2CAF" w:rsidRPr="008842CE" w:rsidRDefault="00EB2CAF" w:rsidP="003D2FE2">
      <w:pPr>
        <w:pStyle w:val="FootnoteText"/>
        <w:jc w:val="both"/>
      </w:pPr>
    </w:p>
  </w:footnote>
  <w:footnote w:id="16">
    <w:p w14:paraId="56056A7C" w14:textId="77777777" w:rsidR="00EB2CAF" w:rsidRPr="00217344" w:rsidRDefault="00EB2CA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6056A7D" w14:textId="77777777" w:rsidR="00EB2CAF" w:rsidRPr="008842CE" w:rsidRDefault="00EB2CA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6056A7E" w14:textId="77777777" w:rsidR="00EB2CAF" w:rsidRPr="008842CE" w:rsidRDefault="00EB2CAF" w:rsidP="000A214C">
      <w:pPr>
        <w:pStyle w:val="FootnoteText"/>
        <w:jc w:val="both"/>
        <w:rPr>
          <w:rFonts w:ascii="GHEA Grapalat" w:hAnsi="GHEA Grapalat"/>
        </w:rPr>
      </w:pPr>
    </w:p>
  </w:footnote>
  <w:footnote w:id="18">
    <w:p w14:paraId="56056A7F" w14:textId="77777777" w:rsidR="00EB2CAF" w:rsidRPr="008842CE" w:rsidRDefault="00EB2CAF" w:rsidP="000A214C">
      <w:pPr>
        <w:pStyle w:val="FootnoteText"/>
        <w:jc w:val="both"/>
      </w:pPr>
    </w:p>
  </w:footnote>
  <w:footnote w:id="19">
    <w:p w14:paraId="56056A80" w14:textId="77777777" w:rsidR="00EB2CAF" w:rsidRPr="008842CE" w:rsidRDefault="00EB2CA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56056A81" w14:textId="77777777" w:rsidR="00EB2CAF" w:rsidRPr="00D3436F" w:rsidRDefault="00EB2CAF"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1">
    <w:p w14:paraId="56056A82" w14:textId="77777777" w:rsidR="00EB2CAF" w:rsidRPr="008842CE" w:rsidRDefault="00EB2CAF"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6056A83" w14:textId="77777777" w:rsidR="00EB2CAF" w:rsidRPr="00D3436F" w:rsidRDefault="00EB2CAF">
      <w:pPr>
        <w:pStyle w:val="FootnoteText"/>
        <w:rPr>
          <w:lang w:val="hy-AM"/>
        </w:rPr>
      </w:pPr>
    </w:p>
  </w:footnote>
  <w:footnote w:id="22">
    <w:p w14:paraId="56056A84" w14:textId="77777777" w:rsidR="00EB2CAF" w:rsidRPr="008842CE" w:rsidRDefault="00EB2CA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56056A85" w14:textId="77777777" w:rsidR="00EB2CAF" w:rsidRPr="00E85250" w:rsidRDefault="00EB2CAF" w:rsidP="00D90640">
      <w:pPr>
        <w:widowControl w:val="0"/>
        <w:spacing w:after="160" w:line="360" w:lineRule="auto"/>
        <w:ind w:firstLine="709"/>
        <w:jc w:val="both"/>
        <w:rPr>
          <w:rFonts w:ascii="GHEA Grapalat" w:hAnsi="GHEA Grapalat"/>
          <w:lang w:val="hy-AM"/>
        </w:rPr>
      </w:pPr>
    </w:p>
    <w:p w14:paraId="56056A86" w14:textId="77777777" w:rsidR="00EB2CAF" w:rsidRPr="00D3436F" w:rsidRDefault="00EB2CAF">
      <w:pPr>
        <w:pStyle w:val="FootnoteText"/>
        <w:rPr>
          <w:lang w:val="hy-AM"/>
        </w:rPr>
      </w:pPr>
    </w:p>
  </w:footnote>
  <w:footnote w:id="23">
    <w:p w14:paraId="56056A87" w14:textId="77777777" w:rsidR="00EB2CAF" w:rsidRPr="00402BC3" w:rsidRDefault="00EB2CA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6056A88" w14:textId="77777777" w:rsidR="00EB2CAF" w:rsidRPr="00552088" w:rsidRDefault="00EB2CA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6056A89" w14:textId="77777777" w:rsidR="00EB2CAF" w:rsidRPr="00D3436F" w:rsidRDefault="00EB2CAF">
      <w:pPr>
        <w:pStyle w:val="FootnoteText"/>
        <w:rPr>
          <w:lang w:val="hy-AM"/>
        </w:rPr>
      </w:pPr>
    </w:p>
  </w:footnote>
  <w:footnote w:id="24">
    <w:p w14:paraId="56056A8A" w14:textId="77777777" w:rsidR="00EB2CAF" w:rsidRPr="008842CE" w:rsidRDefault="00EB2CA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6056A8B" w14:textId="77777777" w:rsidR="00EB2CAF" w:rsidRPr="00D3436F" w:rsidRDefault="00EB2CAF">
      <w:pPr>
        <w:pStyle w:val="FootnoteText"/>
        <w:rPr>
          <w:lang w:val="hy-AM"/>
        </w:rPr>
      </w:pPr>
    </w:p>
  </w:footnote>
  <w:footnote w:id="25">
    <w:p w14:paraId="56056A8C" w14:textId="77777777" w:rsidR="00EB2CAF" w:rsidRPr="00D3436F" w:rsidRDefault="00EB2CA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56056A8D" w14:textId="77777777" w:rsidR="00EB2CAF" w:rsidRPr="008842CE" w:rsidRDefault="00EB2CA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6056A8E" w14:textId="77777777" w:rsidR="00EB2CAF" w:rsidRPr="00D3436F" w:rsidRDefault="00EB2CAF">
      <w:pPr>
        <w:pStyle w:val="FootnoteText"/>
        <w:rPr>
          <w:lang w:val="hy-AM"/>
        </w:rPr>
      </w:pPr>
    </w:p>
  </w:footnote>
  <w:footnote w:id="27">
    <w:p w14:paraId="5B98505F" w14:textId="77777777" w:rsidR="00F6175A" w:rsidRPr="008842CE" w:rsidRDefault="00F6175A" w:rsidP="00F6175A">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7D502C57" w14:textId="77777777" w:rsidR="00F6175A" w:rsidRPr="008842CE" w:rsidRDefault="00F6175A" w:rsidP="00F6175A">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7C21206" w14:textId="77777777" w:rsidR="00F6175A" w:rsidRPr="00D3436F" w:rsidRDefault="00F6175A" w:rsidP="00F6175A">
      <w:pPr>
        <w:pStyle w:val="FootnoteText"/>
        <w:rPr>
          <w:lang w:val="hy-AM"/>
        </w:rPr>
      </w:pPr>
    </w:p>
  </w:footnote>
  <w:footnote w:id="28">
    <w:p w14:paraId="56056A92" w14:textId="3B7BCD19" w:rsidR="00EB2CAF" w:rsidRPr="00E861BF" w:rsidRDefault="00EB2CAF" w:rsidP="008842CE">
      <w:pPr>
        <w:pStyle w:val="FootnoteText"/>
        <w:widowControl w:val="0"/>
        <w:jc w:val="both"/>
        <w:rPr>
          <w:rFonts w:ascii="GHEA Grapalat" w:hAnsi="GHEA Grapalat"/>
          <w:i/>
        </w:rPr>
      </w:pPr>
      <w:r w:rsidRPr="008842CE">
        <w:rPr>
          <w:rFonts w:ascii="GHEA Grapalat" w:hAnsi="GHEA Grapalat"/>
          <w:i/>
        </w:rPr>
        <w:t>.</w:t>
      </w:r>
    </w:p>
  </w:footnote>
  <w:footnote w:id="29">
    <w:p w14:paraId="56056A93" w14:textId="77777777" w:rsidR="00EB2CAF" w:rsidRDefault="00EB2CAF"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56056A94" w14:textId="77777777" w:rsidR="00EB2CAF" w:rsidRPr="00E861BF" w:rsidRDefault="00EB2CA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14:paraId="56056A95" w14:textId="7AA2143A" w:rsidR="00EB2CAF" w:rsidRPr="00E861BF" w:rsidRDefault="00EB2CAF" w:rsidP="008842CE">
      <w:pPr>
        <w:pStyle w:val="FootnoteText"/>
        <w:widowControl w:val="0"/>
        <w:jc w:val="both"/>
        <w:rPr>
          <w:rFonts w:ascii="GHEA Grapalat" w:hAnsi="GHEA Grapalat"/>
          <w:i/>
        </w:rPr>
      </w:pPr>
      <w:r w:rsidRPr="008842CE">
        <w:rPr>
          <w:rFonts w:ascii="GHEA Grapalat" w:hAnsi="GHEA Grapalat"/>
          <w:i/>
        </w:rPr>
        <w:t>.</w:t>
      </w:r>
    </w:p>
  </w:footnote>
  <w:footnote w:id="31">
    <w:p w14:paraId="56056A96" w14:textId="77777777" w:rsidR="00EB2CAF" w:rsidRPr="008842CE" w:rsidRDefault="00EB2CA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56056A97" w14:textId="77777777" w:rsidR="00EB2CAF" w:rsidRPr="008842CE" w:rsidRDefault="00EB2CA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2F9F"/>
    <w:rsid w:val="00013093"/>
    <w:rsid w:val="000132F3"/>
    <w:rsid w:val="00013C24"/>
    <w:rsid w:val="000153DD"/>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6F2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A1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0F7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2B5"/>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24"/>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0C8"/>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1E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783"/>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0D9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15F8"/>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08E2"/>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2C0"/>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B01"/>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2DB"/>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4AE5"/>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8AD"/>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505"/>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DE0"/>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6E8F"/>
    <w:rsid w:val="008B72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1B0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68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2A"/>
    <w:rsid w:val="00B138F3"/>
    <w:rsid w:val="00B14473"/>
    <w:rsid w:val="00B14486"/>
    <w:rsid w:val="00B14E56"/>
    <w:rsid w:val="00B1537B"/>
    <w:rsid w:val="00B16483"/>
    <w:rsid w:val="00B16A08"/>
    <w:rsid w:val="00B16E83"/>
    <w:rsid w:val="00B1718B"/>
    <w:rsid w:val="00B176AF"/>
    <w:rsid w:val="00B17EB1"/>
    <w:rsid w:val="00B2001C"/>
    <w:rsid w:val="00B2066D"/>
    <w:rsid w:val="00B209A9"/>
    <w:rsid w:val="00B20FD7"/>
    <w:rsid w:val="00B2128B"/>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4B4"/>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6F6"/>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2CAF"/>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75A"/>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055333"/>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msonormal0">
    <w:name w:val="msonormal"/>
    <w:basedOn w:val="Normal"/>
    <w:rsid w:val="000153DD"/>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29176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0259460">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921194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735455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151886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72235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27647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976679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088198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72958-B759-4AEA-B3A7-9C0BAB8C8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82</Pages>
  <Words>19456</Words>
  <Characters>110902</Characters>
  <Application>Microsoft Office Word</Application>
  <DocSecurity>0</DocSecurity>
  <Lines>924</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130098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Tsolak Hakobyan</cp:lastModifiedBy>
  <cp:revision>710</cp:revision>
  <cp:lastPrinted>2018-02-16T07:12:00Z</cp:lastPrinted>
  <dcterms:created xsi:type="dcterms:W3CDTF">2019-10-28T07:04:00Z</dcterms:created>
  <dcterms:modified xsi:type="dcterms:W3CDTF">2020-01-07T18:46:00Z</dcterms:modified>
</cp:coreProperties>
</file>